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5B2CB" w14:textId="00D93763" w:rsidR="007A2099" w:rsidRDefault="007A2099" w:rsidP="00600B9D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noProof/>
          <w:color w:val="auto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973092B" wp14:editId="02AFE312">
            <wp:simplePos x="0" y="0"/>
            <wp:positionH relativeFrom="margin">
              <wp:align>center</wp:align>
            </wp:positionH>
            <wp:positionV relativeFrom="paragraph">
              <wp:posOffset>-421005</wp:posOffset>
            </wp:positionV>
            <wp:extent cx="4733544" cy="780288"/>
            <wp:effectExtent l="0" t="0" r="0" b="1270"/>
            <wp:wrapNone/>
            <wp:docPr id="9995741" name="Obraz 2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5741" name="Obraz 2" descr="Obraz zawierający tekst, Czcionka, biały, zrzut ekranu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544" cy="780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C484A6" w14:textId="65080CA0" w:rsidR="007A2099" w:rsidRDefault="007A2099" w:rsidP="00600B9D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A71302F" w14:textId="77777777" w:rsidR="007A2099" w:rsidRDefault="007A2099" w:rsidP="00600B9D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8975B1A" w14:textId="1BB71606" w:rsidR="00600B9D" w:rsidRPr="0077605A" w:rsidRDefault="00600B9D" w:rsidP="007A209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7605A">
        <w:rPr>
          <w:rFonts w:ascii="Arial" w:hAnsi="Arial" w:cs="Arial"/>
          <w:b/>
          <w:bCs/>
          <w:color w:val="auto"/>
          <w:sz w:val="22"/>
          <w:szCs w:val="22"/>
        </w:rPr>
        <w:t>Załącznik nr 3</w:t>
      </w:r>
      <w:r w:rsidR="005665E3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Pr="0077605A">
        <w:rPr>
          <w:rFonts w:ascii="Arial" w:hAnsi="Arial" w:cs="Arial"/>
          <w:b/>
          <w:bCs/>
          <w:color w:val="auto"/>
          <w:sz w:val="22"/>
          <w:szCs w:val="22"/>
        </w:rPr>
        <w:t xml:space="preserve">b do załącznika nr 2 Wykaz załączników do wniosku </w:t>
      </w:r>
      <w:r w:rsidRPr="0077605A">
        <w:rPr>
          <w:rFonts w:ascii="Arial" w:hAnsi="Arial" w:cs="Arial"/>
          <w:b/>
          <w:bCs/>
          <w:color w:val="auto"/>
          <w:sz w:val="22"/>
          <w:szCs w:val="22"/>
        </w:rPr>
        <w:br/>
        <w:t>o przyznanie pomocy do REGULAMIN NABORU WNIOSKÓW O PRZYZNANIE POMOCY</w:t>
      </w:r>
    </w:p>
    <w:p w14:paraId="718EBE9F" w14:textId="053309F0" w:rsidR="00600B9D" w:rsidRPr="0077605A" w:rsidRDefault="00600B9D" w:rsidP="00600B9D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7605A">
        <w:rPr>
          <w:rFonts w:ascii="Arial" w:hAnsi="Arial" w:cs="Arial"/>
          <w:b/>
          <w:bCs/>
          <w:color w:val="auto"/>
          <w:sz w:val="22"/>
          <w:szCs w:val="22"/>
        </w:rPr>
        <w:t>w ramach Przedsięwzięcia P.1.4 NATURALNIE turystyczna przedsiębiorczość,</w:t>
      </w:r>
    </w:p>
    <w:p w14:paraId="0C33D339" w14:textId="77777777" w:rsidR="00600B9D" w:rsidRPr="0077605A" w:rsidRDefault="00600B9D" w:rsidP="00600B9D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7605A">
        <w:rPr>
          <w:rFonts w:ascii="Arial" w:hAnsi="Arial" w:cs="Arial"/>
          <w:b/>
          <w:bCs/>
          <w:color w:val="auto"/>
          <w:sz w:val="22"/>
          <w:szCs w:val="22"/>
        </w:rPr>
        <w:t>w ramach celu C1. NATURALNIE Żywiecki Raj – kreowanie marki turystycznej.</w:t>
      </w:r>
    </w:p>
    <w:p w14:paraId="07CC7189" w14:textId="16BC7860" w:rsidR="007A2099" w:rsidRDefault="00270592" w:rsidP="007A2099">
      <w:pPr>
        <w:pStyle w:val="Nagwek2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77605A">
        <w:rPr>
          <w:rFonts w:ascii="Arial" w:hAnsi="Arial" w:cs="Arial"/>
          <w:b/>
          <w:bCs/>
          <w:color w:val="auto"/>
          <w:sz w:val="28"/>
          <w:szCs w:val="28"/>
        </w:rPr>
        <w:t>Plan działań marketingowych promujących Żywiecczyznę</w:t>
      </w:r>
    </w:p>
    <w:p w14:paraId="41976064" w14:textId="23AB9052" w:rsidR="00270592" w:rsidRPr="0077605A" w:rsidRDefault="00270592" w:rsidP="002B6221">
      <w:pPr>
        <w:pStyle w:val="Nagwek2"/>
        <w:jc w:val="center"/>
        <w:rPr>
          <w:rFonts w:ascii="Arial" w:hAnsi="Arial" w:cs="Arial"/>
          <w:color w:val="auto"/>
          <w:sz w:val="28"/>
          <w:szCs w:val="28"/>
        </w:rPr>
      </w:pPr>
      <w:r w:rsidRPr="0077605A">
        <w:rPr>
          <w:rFonts w:ascii="Arial" w:hAnsi="Arial" w:cs="Arial"/>
          <w:b/>
          <w:bCs/>
          <w:color w:val="auto"/>
          <w:sz w:val="28"/>
          <w:szCs w:val="28"/>
        </w:rPr>
        <w:t>poprzez markę Żywiecki Raj</w:t>
      </w:r>
    </w:p>
    <w:p w14:paraId="3B866043" w14:textId="2784E27D" w:rsidR="00600B9D" w:rsidRPr="0077605A" w:rsidDel="00477ABF" w:rsidRDefault="00600B9D" w:rsidP="00600B9D">
      <w:pPr>
        <w:pStyle w:val="Nagwek2"/>
        <w:rPr>
          <w:del w:id="0" w:author="JOANNA SYPTA" w:date="2025-12-18T12:14:00Z" w16du:dateUtc="2025-12-18T11:14:00Z"/>
          <w:rFonts w:ascii="Arial" w:hAnsi="Arial" w:cs="Arial"/>
          <w:bCs/>
          <w:color w:val="auto"/>
          <w:sz w:val="22"/>
          <w:szCs w:val="22"/>
        </w:rPr>
      </w:pPr>
      <w:r w:rsidRPr="0077605A">
        <w:rPr>
          <w:rFonts w:ascii="Arial" w:hAnsi="Arial" w:cs="Arial"/>
          <w:bCs/>
          <w:color w:val="auto"/>
          <w:sz w:val="22"/>
          <w:szCs w:val="22"/>
        </w:rPr>
        <w:t xml:space="preserve">Numer naboru nadany przez LGD: </w:t>
      </w:r>
      <w:r w:rsidR="000C5C50">
        <w:rPr>
          <w:rFonts w:ascii="Arial" w:hAnsi="Arial" w:cs="Arial"/>
          <w:bCs/>
          <w:color w:val="auto"/>
          <w:sz w:val="22"/>
          <w:szCs w:val="22"/>
        </w:rPr>
        <w:t>2</w:t>
      </w:r>
      <w:r w:rsidRPr="0077605A">
        <w:rPr>
          <w:rFonts w:ascii="Arial" w:hAnsi="Arial" w:cs="Arial"/>
          <w:bCs/>
          <w:color w:val="auto"/>
          <w:sz w:val="22"/>
          <w:szCs w:val="22"/>
        </w:rPr>
        <w:t>/</w:t>
      </w:r>
      <w:r w:rsidR="00D41576" w:rsidRPr="0077605A">
        <w:rPr>
          <w:rFonts w:ascii="Arial" w:hAnsi="Arial" w:cs="Arial"/>
          <w:bCs/>
          <w:color w:val="auto"/>
          <w:sz w:val="22"/>
          <w:szCs w:val="22"/>
        </w:rPr>
        <w:t>202</w:t>
      </w:r>
      <w:r w:rsidR="00D41576">
        <w:rPr>
          <w:rFonts w:ascii="Arial" w:hAnsi="Arial" w:cs="Arial"/>
          <w:bCs/>
          <w:color w:val="auto"/>
          <w:sz w:val="22"/>
          <w:szCs w:val="22"/>
        </w:rPr>
        <w:t>6</w:t>
      </w:r>
      <w:r w:rsidRPr="0077605A">
        <w:rPr>
          <w:rFonts w:ascii="Arial" w:hAnsi="Arial" w:cs="Arial"/>
          <w:bCs/>
          <w:color w:val="auto"/>
          <w:sz w:val="22"/>
          <w:szCs w:val="22"/>
        </w:rPr>
        <w:t>/</w:t>
      </w:r>
      <w:r w:rsidR="000C5C50">
        <w:rPr>
          <w:rFonts w:ascii="Arial" w:hAnsi="Arial" w:cs="Arial"/>
          <w:bCs/>
          <w:color w:val="auto"/>
          <w:sz w:val="22"/>
          <w:szCs w:val="22"/>
        </w:rPr>
        <w:t>R</w:t>
      </w:r>
      <w:r w:rsidRPr="0077605A">
        <w:rPr>
          <w:rFonts w:ascii="Arial" w:hAnsi="Arial" w:cs="Arial"/>
          <w:bCs/>
          <w:color w:val="auto"/>
          <w:sz w:val="22"/>
          <w:szCs w:val="22"/>
        </w:rPr>
        <w:t>DG</w:t>
      </w:r>
    </w:p>
    <w:p w14:paraId="67C67F97" w14:textId="77777777" w:rsidR="00600B9D" w:rsidRPr="0077605A" w:rsidRDefault="00600B9D" w:rsidP="00600B9D">
      <w:pPr>
        <w:pStyle w:val="Nagwek2"/>
        <w:rPr>
          <w:rFonts w:ascii="Arial" w:hAnsi="Arial" w:cs="Arial"/>
          <w:bCs/>
          <w:color w:val="auto"/>
          <w:sz w:val="22"/>
          <w:szCs w:val="22"/>
        </w:rPr>
      </w:pPr>
    </w:p>
    <w:p w14:paraId="4519B4EC" w14:textId="77777777" w:rsidR="00600B9D" w:rsidRPr="0077605A" w:rsidRDefault="00600B9D" w:rsidP="00600B9D">
      <w:pPr>
        <w:pStyle w:val="Nagwek2"/>
        <w:rPr>
          <w:rFonts w:ascii="Arial" w:hAnsi="Arial" w:cs="Arial"/>
          <w:bCs/>
          <w:color w:val="auto"/>
          <w:sz w:val="22"/>
          <w:szCs w:val="22"/>
        </w:rPr>
      </w:pPr>
      <w:r w:rsidRPr="0077605A">
        <w:rPr>
          <w:rFonts w:ascii="Arial" w:hAnsi="Arial" w:cs="Arial"/>
          <w:bCs/>
          <w:color w:val="auto"/>
          <w:sz w:val="22"/>
          <w:szCs w:val="22"/>
        </w:rPr>
        <w:t>Nazwa wnioskodawcy:</w:t>
      </w:r>
      <w:r w:rsidRPr="0077605A">
        <w:rPr>
          <w:rFonts w:ascii="Arial" w:hAnsi="Arial" w:cs="Arial"/>
          <w:bCs/>
          <w:color w:val="auto"/>
          <w:sz w:val="22"/>
          <w:szCs w:val="22"/>
        </w:rPr>
        <w:tab/>
        <w:t>……………………………………………………………</w:t>
      </w:r>
    </w:p>
    <w:p w14:paraId="063E9F40" w14:textId="77777777" w:rsidR="00600B9D" w:rsidRPr="0077605A" w:rsidRDefault="00600B9D" w:rsidP="00600B9D">
      <w:pPr>
        <w:pStyle w:val="Nagwek2"/>
        <w:rPr>
          <w:rFonts w:ascii="Arial" w:hAnsi="Arial" w:cs="Arial"/>
          <w:bCs/>
          <w:color w:val="auto"/>
          <w:sz w:val="22"/>
          <w:szCs w:val="22"/>
        </w:rPr>
      </w:pPr>
      <w:r w:rsidRPr="0077605A">
        <w:rPr>
          <w:rFonts w:ascii="Arial" w:hAnsi="Arial" w:cs="Arial"/>
          <w:bCs/>
          <w:color w:val="auto"/>
          <w:sz w:val="22"/>
          <w:szCs w:val="22"/>
        </w:rPr>
        <w:t>Tytuł wniosku:</w:t>
      </w:r>
      <w:r w:rsidRPr="0077605A">
        <w:rPr>
          <w:rFonts w:ascii="Arial" w:hAnsi="Arial" w:cs="Arial"/>
          <w:bCs/>
          <w:color w:val="auto"/>
          <w:sz w:val="22"/>
          <w:szCs w:val="22"/>
        </w:rPr>
        <w:tab/>
      </w:r>
      <w:r w:rsidRPr="0077605A">
        <w:rPr>
          <w:rFonts w:ascii="Arial" w:hAnsi="Arial" w:cs="Arial"/>
          <w:bCs/>
          <w:color w:val="auto"/>
          <w:sz w:val="22"/>
          <w:szCs w:val="22"/>
        </w:rPr>
        <w:tab/>
        <w:t>…………………………………………………………...</w:t>
      </w:r>
      <w:r w:rsidRPr="0077605A">
        <w:rPr>
          <w:rFonts w:ascii="Arial" w:hAnsi="Arial" w:cs="Arial"/>
          <w:bCs/>
          <w:color w:val="auto"/>
          <w:sz w:val="22"/>
          <w:szCs w:val="22"/>
        </w:rPr>
        <w:tab/>
      </w:r>
    </w:p>
    <w:p w14:paraId="2AFDF11F" w14:textId="77777777" w:rsidR="002B6221" w:rsidRPr="0077605A" w:rsidRDefault="002B6221" w:rsidP="002B6221">
      <w:pPr>
        <w:rPr>
          <w:rFonts w:ascii="Arial" w:hAnsi="Arial" w:cs="Arial"/>
        </w:rPr>
      </w:pPr>
    </w:p>
    <w:p w14:paraId="10E07DCC" w14:textId="05AA177F" w:rsidR="002B6221" w:rsidRPr="0077605A" w:rsidRDefault="002B6221" w:rsidP="002B6221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77605A">
        <w:rPr>
          <w:rFonts w:ascii="Arial" w:hAnsi="Arial" w:cs="Arial"/>
          <w:b/>
          <w:bCs/>
          <w:sz w:val="28"/>
          <w:szCs w:val="28"/>
          <w:u w:val="single"/>
        </w:rPr>
        <w:t>Cześć I</w:t>
      </w:r>
    </w:p>
    <w:p w14:paraId="65972683" w14:textId="038E258C" w:rsidR="00845626" w:rsidRPr="007C78D0" w:rsidRDefault="00845626" w:rsidP="007C78D0">
      <w:pPr>
        <w:pStyle w:val="Akapitzlist"/>
        <w:numPr>
          <w:ilvl w:val="0"/>
          <w:numId w:val="10"/>
        </w:numPr>
        <w:ind w:left="426"/>
        <w:rPr>
          <w:rFonts w:ascii="Arial" w:hAnsi="Arial" w:cs="Arial"/>
        </w:rPr>
      </w:pPr>
      <w:r w:rsidRPr="007C78D0">
        <w:rPr>
          <w:rFonts w:ascii="Arial" w:hAnsi="Arial" w:cs="Arial"/>
          <w:b/>
          <w:bCs/>
        </w:rPr>
        <w:t xml:space="preserve">Zaznacz, które z poniższych wartości marki </w:t>
      </w:r>
      <w:r w:rsidR="00DC181A" w:rsidRPr="007C78D0">
        <w:rPr>
          <w:rFonts w:ascii="Arial" w:hAnsi="Arial" w:cs="Arial"/>
          <w:b/>
          <w:bCs/>
        </w:rPr>
        <w:t xml:space="preserve">Żywiecki Raj </w:t>
      </w:r>
      <w:r w:rsidRPr="007C78D0">
        <w:rPr>
          <w:rFonts w:ascii="Arial" w:hAnsi="Arial" w:cs="Arial"/>
          <w:b/>
          <w:bCs/>
        </w:rPr>
        <w:t xml:space="preserve">będą widoczne </w:t>
      </w:r>
      <w:r w:rsidR="00F00B4B" w:rsidRPr="007C78D0">
        <w:rPr>
          <w:rFonts w:ascii="Arial" w:hAnsi="Arial" w:cs="Arial"/>
          <w:b/>
          <w:bCs/>
        </w:rPr>
        <w:br/>
      </w:r>
      <w:r w:rsidRPr="007C78D0">
        <w:rPr>
          <w:rFonts w:ascii="Arial" w:hAnsi="Arial" w:cs="Arial"/>
          <w:b/>
          <w:bCs/>
        </w:rPr>
        <w:t xml:space="preserve">w Twojej </w:t>
      </w:r>
      <w:r w:rsidR="00F00B4B" w:rsidRPr="007C78D0">
        <w:rPr>
          <w:rFonts w:ascii="Arial" w:hAnsi="Arial" w:cs="Arial"/>
          <w:b/>
          <w:bCs/>
        </w:rPr>
        <w:t xml:space="preserve">planowanej </w:t>
      </w:r>
      <w:r w:rsidRPr="007C78D0">
        <w:rPr>
          <w:rFonts w:ascii="Arial" w:hAnsi="Arial" w:cs="Arial"/>
          <w:b/>
          <w:bCs/>
        </w:rPr>
        <w:t xml:space="preserve">działalności </w:t>
      </w:r>
      <w:r w:rsidR="00852D7B" w:rsidRPr="00C92DD0">
        <w:rPr>
          <w:rFonts w:ascii="Arial" w:hAnsi="Arial" w:cs="Arial"/>
          <w:sz w:val="18"/>
          <w:szCs w:val="18"/>
        </w:rPr>
        <w:t>(zaznacz wybraną opcję znakiem „X”</w:t>
      </w:r>
      <w:r w:rsidR="007C78D0" w:rsidRPr="00C92DD0">
        <w:rPr>
          <w:rFonts w:ascii="Arial" w:hAnsi="Arial" w:cs="Arial"/>
          <w:sz w:val="18"/>
          <w:szCs w:val="18"/>
        </w:rPr>
        <w:t>,</w:t>
      </w:r>
      <w:r w:rsidR="00852D7B" w:rsidRPr="00C92DD0">
        <w:rPr>
          <w:rFonts w:ascii="Arial" w:hAnsi="Arial" w:cs="Arial"/>
          <w:b/>
          <w:bCs/>
          <w:sz w:val="18"/>
          <w:szCs w:val="18"/>
        </w:rPr>
        <w:t xml:space="preserve"> </w:t>
      </w:r>
      <w:r w:rsidRPr="00C92DD0">
        <w:rPr>
          <w:rFonts w:ascii="Arial" w:hAnsi="Arial" w:cs="Arial"/>
          <w:sz w:val="18"/>
          <w:szCs w:val="18"/>
        </w:rPr>
        <w:t>można zaznaczyć kilka)</w:t>
      </w:r>
      <w:r w:rsidR="00C92DD0">
        <w:rPr>
          <w:rFonts w:ascii="Arial" w:hAnsi="Arial" w:cs="Arial"/>
          <w:sz w:val="18"/>
          <w:szCs w:val="18"/>
        </w:rPr>
        <w:t>:</w:t>
      </w:r>
    </w:p>
    <w:p w14:paraId="72AD65D3" w14:textId="77777777" w:rsidR="00845626" w:rsidRPr="0077605A" w:rsidRDefault="00845626" w:rsidP="00845626">
      <w:pPr>
        <w:rPr>
          <w:rFonts w:ascii="Arial" w:hAnsi="Arial" w:cs="Arial"/>
        </w:rPr>
      </w:pP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</w:t>
      </w:r>
      <w:r w:rsidRPr="0077605A">
        <w:rPr>
          <w:rFonts w:ascii="Arial" w:hAnsi="Arial" w:cs="Arial"/>
          <w:b/>
          <w:bCs/>
        </w:rPr>
        <w:t>Różnorodność</w:t>
      </w:r>
      <w:r w:rsidRPr="0077605A">
        <w:rPr>
          <w:rFonts w:ascii="Arial" w:hAnsi="Arial" w:cs="Arial"/>
        </w:rPr>
        <w:t xml:space="preserve"> – promuję bogactwo przyrody, ludzi, tradycji i smaków Żywiecczyzny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</w:t>
      </w:r>
      <w:r w:rsidRPr="0077605A">
        <w:rPr>
          <w:rFonts w:ascii="Arial" w:hAnsi="Arial" w:cs="Arial"/>
          <w:b/>
          <w:bCs/>
        </w:rPr>
        <w:t>Tradycja</w:t>
      </w:r>
      <w:r w:rsidRPr="0077605A">
        <w:rPr>
          <w:rFonts w:ascii="Arial" w:hAnsi="Arial" w:cs="Arial"/>
        </w:rPr>
        <w:t xml:space="preserve"> – nawiązuję do kultury, historii lub rzemiosła regionu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</w:t>
      </w:r>
      <w:r w:rsidRPr="0077605A">
        <w:rPr>
          <w:rFonts w:ascii="Arial" w:hAnsi="Arial" w:cs="Arial"/>
          <w:b/>
          <w:bCs/>
        </w:rPr>
        <w:t>Ekologia</w:t>
      </w:r>
      <w:r w:rsidRPr="0077605A">
        <w:rPr>
          <w:rFonts w:ascii="Arial" w:hAnsi="Arial" w:cs="Arial"/>
        </w:rPr>
        <w:t xml:space="preserve"> – działam w zgodzie z naturą, używam lokalnych i naturalnych surowców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</w:t>
      </w:r>
      <w:r w:rsidRPr="0077605A">
        <w:rPr>
          <w:rFonts w:ascii="Arial" w:hAnsi="Arial" w:cs="Arial"/>
          <w:b/>
          <w:bCs/>
        </w:rPr>
        <w:t>Świadoma turystyka</w:t>
      </w:r>
      <w:r w:rsidRPr="0077605A">
        <w:rPr>
          <w:rFonts w:ascii="Arial" w:hAnsi="Arial" w:cs="Arial"/>
        </w:rPr>
        <w:t xml:space="preserve"> – oferuję autentyczne doświadczenia z poszanowaniem miejsca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</w:t>
      </w:r>
      <w:r w:rsidRPr="0077605A">
        <w:rPr>
          <w:rFonts w:ascii="Arial" w:hAnsi="Arial" w:cs="Arial"/>
          <w:b/>
          <w:bCs/>
        </w:rPr>
        <w:t>Nowoczesność</w:t>
      </w:r>
      <w:r w:rsidRPr="0077605A">
        <w:rPr>
          <w:rFonts w:ascii="Arial" w:hAnsi="Arial" w:cs="Arial"/>
        </w:rPr>
        <w:t xml:space="preserve"> – łączę lokalność z nowoczesną promocją, np. przez media społecznościowe</w:t>
      </w:r>
    </w:p>
    <w:p w14:paraId="69BA93B6" w14:textId="02D7DD45" w:rsidR="00852D7B" w:rsidRPr="00C92DD0" w:rsidRDefault="00845626" w:rsidP="007C78D0">
      <w:pPr>
        <w:pStyle w:val="Akapitzlist"/>
        <w:numPr>
          <w:ilvl w:val="0"/>
          <w:numId w:val="10"/>
        </w:numPr>
        <w:ind w:left="426" w:hanging="349"/>
        <w:rPr>
          <w:rFonts w:ascii="Arial" w:hAnsi="Arial" w:cs="Arial"/>
          <w:sz w:val="18"/>
          <w:szCs w:val="18"/>
        </w:rPr>
      </w:pPr>
      <w:r w:rsidRPr="0077605A">
        <w:rPr>
          <w:rFonts w:ascii="Arial" w:hAnsi="Arial" w:cs="Arial"/>
        </w:rPr>
        <w:t>Uzupełnij:</w:t>
      </w:r>
      <w:r w:rsidRPr="0077605A">
        <w:rPr>
          <w:rFonts w:ascii="Arial" w:hAnsi="Arial" w:cs="Arial"/>
        </w:rPr>
        <w:br/>
        <w:t xml:space="preserve">Moja </w:t>
      </w:r>
      <w:r w:rsidR="00F00B4B">
        <w:rPr>
          <w:rFonts w:ascii="Arial" w:hAnsi="Arial" w:cs="Arial"/>
        </w:rPr>
        <w:t xml:space="preserve">zakładana </w:t>
      </w:r>
      <w:r w:rsidRPr="0077605A">
        <w:rPr>
          <w:rFonts w:ascii="Arial" w:hAnsi="Arial" w:cs="Arial"/>
        </w:rPr>
        <w:t>działalność wpisuje się w markę Żywiecki Raj, ponieważ:</w:t>
      </w:r>
      <w:r w:rsidRPr="0077605A">
        <w:rPr>
          <w:rFonts w:ascii="Arial" w:hAnsi="Arial" w:cs="Arial"/>
        </w:rPr>
        <w:br/>
        <w:t>....................................................................</w:t>
      </w:r>
      <w:r w:rsidR="001C5DF7">
        <w:rPr>
          <w:rFonts w:ascii="Arial" w:hAnsi="Arial" w:cs="Arial"/>
        </w:rPr>
        <w:t>..........................................................</w:t>
      </w:r>
      <w:r w:rsidRPr="0077605A">
        <w:rPr>
          <w:rFonts w:ascii="Arial" w:hAnsi="Arial" w:cs="Arial"/>
        </w:rPr>
        <w:t>................</w:t>
      </w:r>
      <w:r w:rsidRPr="0077605A">
        <w:rPr>
          <w:rFonts w:ascii="Arial" w:hAnsi="Arial" w:cs="Arial"/>
        </w:rPr>
        <w:br/>
        <w:t>...............................................</w:t>
      </w:r>
      <w:r w:rsidR="001C5DF7">
        <w:rPr>
          <w:rFonts w:ascii="Arial" w:hAnsi="Arial" w:cs="Arial"/>
        </w:rPr>
        <w:t>.........................................................</w:t>
      </w:r>
      <w:r w:rsidRPr="0077605A">
        <w:rPr>
          <w:rFonts w:ascii="Arial" w:hAnsi="Arial" w:cs="Arial"/>
        </w:rPr>
        <w:t>.....................................</w:t>
      </w:r>
      <w:r w:rsidRPr="007C78D0">
        <w:rPr>
          <w:rFonts w:ascii="Arial" w:hAnsi="Arial" w:cs="Arial"/>
          <w:b/>
          <w:bCs/>
        </w:rPr>
        <w:t xml:space="preserve">Dla kogo jest moja oferta? </w:t>
      </w:r>
      <w:r w:rsidRPr="00C92DD0">
        <w:rPr>
          <w:rFonts w:ascii="Arial" w:hAnsi="Arial" w:cs="Arial"/>
          <w:sz w:val="18"/>
          <w:szCs w:val="18"/>
        </w:rPr>
        <w:t>(</w:t>
      </w:r>
      <w:r w:rsidR="00852D7B" w:rsidRPr="00C92DD0">
        <w:rPr>
          <w:rFonts w:ascii="Arial" w:hAnsi="Arial" w:cs="Arial"/>
          <w:sz w:val="18"/>
          <w:szCs w:val="18"/>
        </w:rPr>
        <w:t>zaznacz wybraną opcję znakiem „X”</w:t>
      </w:r>
      <w:r w:rsidR="007C78D0" w:rsidRPr="00C92DD0">
        <w:rPr>
          <w:rFonts w:ascii="Arial" w:hAnsi="Arial" w:cs="Arial"/>
          <w:sz w:val="18"/>
          <w:szCs w:val="18"/>
        </w:rPr>
        <w:t>,</w:t>
      </w:r>
      <w:r w:rsidR="00852D7B" w:rsidRPr="00C92DD0">
        <w:rPr>
          <w:rFonts w:ascii="Arial" w:hAnsi="Arial" w:cs="Arial"/>
          <w:b/>
          <w:bCs/>
          <w:sz w:val="18"/>
          <w:szCs w:val="18"/>
        </w:rPr>
        <w:t xml:space="preserve"> </w:t>
      </w:r>
      <w:r w:rsidR="00852D7B" w:rsidRPr="00C92DD0">
        <w:rPr>
          <w:rFonts w:ascii="Arial" w:hAnsi="Arial" w:cs="Arial"/>
          <w:sz w:val="18"/>
          <w:szCs w:val="18"/>
        </w:rPr>
        <w:t>można zaznaczyć kilka)</w:t>
      </w:r>
      <w:r w:rsidR="00C92DD0">
        <w:rPr>
          <w:rFonts w:ascii="Arial" w:hAnsi="Arial" w:cs="Arial"/>
          <w:sz w:val="18"/>
          <w:szCs w:val="18"/>
        </w:rPr>
        <w:t>:</w:t>
      </w:r>
    </w:p>
    <w:p w14:paraId="6D138906" w14:textId="77777777" w:rsidR="001C5DF7" w:rsidRPr="001C5DF7" w:rsidRDefault="001C5DF7" w:rsidP="001C5DF7">
      <w:pPr>
        <w:rPr>
          <w:rFonts w:ascii="Arial" w:hAnsi="Arial" w:cs="Arial"/>
        </w:rPr>
      </w:pP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</w:t>
      </w:r>
      <w:r w:rsidRPr="001C5DF7">
        <w:rPr>
          <w:rFonts w:ascii="Arial" w:hAnsi="Arial" w:cs="Arial"/>
          <w:b/>
          <w:bCs/>
        </w:rPr>
        <w:t>Turyści odwiedzający Żywiecczyznę</w:t>
      </w:r>
      <w:r w:rsidRPr="001C5DF7">
        <w:rPr>
          <w:rFonts w:ascii="Arial" w:hAnsi="Arial" w:cs="Arial"/>
        </w:rPr>
        <w:t xml:space="preserve"> w celach wypoczynkowych, rekreacyjnych, gastronomicznych i kulturowych</w:t>
      </w:r>
      <w:r w:rsidRPr="001C5DF7">
        <w:rPr>
          <w:rFonts w:ascii="Arial" w:hAnsi="Arial" w:cs="Arial"/>
        </w:rPr>
        <w:br/>
      </w:r>
      <w:r w:rsidRPr="001C5DF7">
        <w:rPr>
          <w:rFonts w:ascii="Arial" w:hAnsi="Arial" w:cs="Arial"/>
        </w:rPr>
        <w:t> </w:t>
      </w:r>
      <w:r w:rsidRPr="001C5DF7">
        <w:rPr>
          <w:rFonts w:ascii="Arial" w:hAnsi="Arial" w:cs="Arial"/>
        </w:rPr>
        <w:t> </w:t>
      </w: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rodziny z dziećmi</w:t>
      </w:r>
      <w:r w:rsidRPr="001C5DF7">
        <w:rPr>
          <w:rFonts w:ascii="Arial" w:hAnsi="Arial" w:cs="Arial"/>
        </w:rPr>
        <w:br/>
      </w:r>
      <w:r w:rsidRPr="001C5DF7">
        <w:rPr>
          <w:rFonts w:ascii="Arial" w:hAnsi="Arial" w:cs="Arial"/>
        </w:rPr>
        <w:t> </w:t>
      </w:r>
      <w:r w:rsidRPr="001C5DF7">
        <w:rPr>
          <w:rFonts w:ascii="Arial" w:hAnsi="Arial" w:cs="Arial"/>
        </w:rPr>
        <w:t> </w:t>
      </w: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seniorzy</w:t>
      </w:r>
      <w:r w:rsidRPr="001C5DF7">
        <w:rPr>
          <w:rFonts w:ascii="Arial" w:hAnsi="Arial" w:cs="Arial"/>
        </w:rPr>
        <w:br/>
      </w:r>
      <w:r w:rsidRPr="001C5DF7">
        <w:rPr>
          <w:rFonts w:ascii="Arial" w:hAnsi="Arial" w:cs="Arial"/>
        </w:rPr>
        <w:t> </w:t>
      </w:r>
      <w:r w:rsidRPr="001C5DF7">
        <w:rPr>
          <w:rFonts w:ascii="Arial" w:hAnsi="Arial" w:cs="Arial"/>
        </w:rPr>
        <w:t> </w:t>
      </w: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osoby młode (eko-podróżnicy, aktywni turyści)</w:t>
      </w:r>
      <w:r w:rsidRPr="001C5DF7">
        <w:rPr>
          <w:rFonts w:ascii="Arial" w:hAnsi="Arial" w:cs="Arial"/>
        </w:rPr>
        <w:br/>
      </w:r>
      <w:r w:rsidRPr="001C5DF7">
        <w:rPr>
          <w:rFonts w:ascii="Arial" w:hAnsi="Arial" w:cs="Arial"/>
        </w:rPr>
        <w:t> </w:t>
      </w:r>
      <w:r w:rsidRPr="001C5DF7">
        <w:rPr>
          <w:rFonts w:ascii="Arial" w:hAnsi="Arial" w:cs="Arial"/>
        </w:rPr>
        <w:t> </w:t>
      </w: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miłośnicy slow tourism i turystyki świadomej</w:t>
      </w:r>
    </w:p>
    <w:p w14:paraId="217CAA2F" w14:textId="77777777" w:rsidR="001C5DF7" w:rsidRPr="001C5DF7" w:rsidRDefault="001C5DF7" w:rsidP="001C5DF7">
      <w:pPr>
        <w:rPr>
          <w:rFonts w:ascii="Arial" w:hAnsi="Arial" w:cs="Arial"/>
        </w:rPr>
      </w:pP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</w:t>
      </w:r>
      <w:r w:rsidRPr="001C5DF7">
        <w:rPr>
          <w:rFonts w:ascii="Arial" w:hAnsi="Arial" w:cs="Arial"/>
          <w:b/>
          <w:bCs/>
        </w:rPr>
        <w:t>Osoby ceniące rękodzieło, tradycję i lokalne produkty</w:t>
      </w:r>
      <w:r w:rsidRPr="001C5DF7">
        <w:rPr>
          <w:rFonts w:ascii="Arial" w:hAnsi="Arial" w:cs="Arial"/>
        </w:rPr>
        <w:t xml:space="preserve"> (np. pamiątki, wyroby rzemieślnicze, kuchnia regionalna)</w:t>
      </w:r>
    </w:p>
    <w:p w14:paraId="4699A26B" w14:textId="77777777" w:rsidR="001C5DF7" w:rsidRPr="001C5DF7" w:rsidRDefault="001C5DF7" w:rsidP="001C5DF7">
      <w:pPr>
        <w:rPr>
          <w:rFonts w:ascii="Arial" w:hAnsi="Arial" w:cs="Arial"/>
        </w:rPr>
      </w:pPr>
      <w:r w:rsidRPr="001C5DF7">
        <w:rPr>
          <w:rFonts w:ascii="Segoe UI Symbol" w:hAnsi="Segoe UI Symbol" w:cs="Segoe UI Symbol"/>
        </w:rPr>
        <w:t>☐</w:t>
      </w:r>
      <w:r w:rsidRPr="001C5DF7">
        <w:rPr>
          <w:rFonts w:ascii="Arial" w:hAnsi="Arial" w:cs="Arial"/>
        </w:rPr>
        <w:t xml:space="preserve"> </w:t>
      </w:r>
      <w:r w:rsidRPr="001C5DF7">
        <w:rPr>
          <w:rFonts w:ascii="Arial" w:hAnsi="Arial" w:cs="Arial"/>
          <w:b/>
          <w:bCs/>
        </w:rPr>
        <w:t>Mieszkańcy powiatu żywieckiego i okolic</w:t>
      </w:r>
      <w:r w:rsidRPr="001C5DF7">
        <w:rPr>
          <w:rFonts w:ascii="Arial" w:hAnsi="Arial" w:cs="Arial"/>
        </w:rPr>
        <w:t xml:space="preserve"> (jako lokalni klienci korzystający z oferty gastronomicznej, rekreacyjnej czy usług turystycznych)</w:t>
      </w:r>
    </w:p>
    <w:p w14:paraId="7C3FC5BA" w14:textId="2B1F384A" w:rsidR="00063471" w:rsidRPr="0077605A" w:rsidRDefault="001C5DF7" w:rsidP="007C78D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063471" w:rsidRPr="0077605A">
        <w:rPr>
          <w:rFonts w:ascii="Arial" w:hAnsi="Arial" w:cs="Arial"/>
          <w:b/>
          <w:bCs/>
        </w:rPr>
        <w:t>. Co mnie wyróżnia?</w:t>
      </w:r>
    </w:p>
    <w:p w14:paraId="35916C6E" w14:textId="59AC89DB" w:rsidR="00063471" w:rsidRPr="0077605A" w:rsidRDefault="00063471" w:rsidP="00063471">
      <w:pPr>
        <w:rPr>
          <w:rFonts w:ascii="Arial" w:hAnsi="Arial" w:cs="Arial"/>
        </w:rPr>
      </w:pPr>
      <w:r w:rsidRPr="00852D7B">
        <w:rPr>
          <w:rFonts w:ascii="Arial" w:hAnsi="Arial" w:cs="Arial"/>
        </w:rPr>
        <w:t>Zaznacz te cechy, które najlepiej pasują do Twojej działalności</w:t>
      </w:r>
      <w:r w:rsidR="00852D7B" w:rsidRPr="00852D7B">
        <w:rPr>
          <w:rFonts w:ascii="Arial" w:hAnsi="Arial" w:cs="Arial"/>
        </w:rPr>
        <w:t xml:space="preserve"> </w:t>
      </w:r>
      <w:r w:rsidR="00852D7B" w:rsidRPr="00852D7B">
        <w:rPr>
          <w:rFonts w:ascii="Arial" w:hAnsi="Arial" w:cs="Arial"/>
          <w:sz w:val="18"/>
          <w:szCs w:val="18"/>
        </w:rPr>
        <w:t>(zaznacz wybraną opcję znakiem „X”</w:t>
      </w:r>
      <w:r w:rsidR="007C78D0">
        <w:rPr>
          <w:rFonts w:ascii="Arial" w:hAnsi="Arial" w:cs="Arial"/>
          <w:sz w:val="18"/>
          <w:szCs w:val="18"/>
        </w:rPr>
        <w:t>,</w:t>
      </w:r>
      <w:r w:rsidR="00852D7B" w:rsidRPr="00852D7B">
        <w:rPr>
          <w:rFonts w:ascii="Arial" w:hAnsi="Arial" w:cs="Arial"/>
          <w:b/>
          <w:bCs/>
          <w:sz w:val="18"/>
          <w:szCs w:val="18"/>
        </w:rPr>
        <w:t xml:space="preserve"> </w:t>
      </w:r>
      <w:r w:rsidR="00852D7B" w:rsidRPr="00852D7B">
        <w:rPr>
          <w:rFonts w:ascii="Arial" w:hAnsi="Arial" w:cs="Arial"/>
          <w:sz w:val="18"/>
          <w:szCs w:val="18"/>
        </w:rPr>
        <w:t>można zaznaczyć kilka):</w:t>
      </w:r>
    </w:p>
    <w:p w14:paraId="26F9752E" w14:textId="77777777" w:rsidR="00063471" w:rsidRPr="0077605A" w:rsidRDefault="00063471" w:rsidP="00063471">
      <w:pPr>
        <w:rPr>
          <w:rFonts w:ascii="Arial" w:hAnsi="Arial" w:cs="Arial"/>
        </w:rPr>
      </w:pP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Robię coś po swojemu – autentycznie i z sercem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Czerpię z tradycji, ale robię to nowocześnie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Dbam o przyrodę i szanuję miejsce, w którym żyję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lastRenderedPageBreak/>
        <w:t>☐</w:t>
      </w:r>
      <w:r w:rsidRPr="0077605A">
        <w:rPr>
          <w:rFonts w:ascii="Arial" w:hAnsi="Arial" w:cs="Arial"/>
        </w:rPr>
        <w:t xml:space="preserve"> Chcę tworzyć coś więcej niż biznes – chcę budować społeczność</w:t>
      </w:r>
      <w:r w:rsidRPr="0077605A">
        <w:rPr>
          <w:rFonts w:ascii="Arial" w:hAnsi="Arial" w:cs="Arial"/>
        </w:rPr>
        <w:br/>
      </w:r>
      <w:r w:rsidRPr="0077605A">
        <w:rPr>
          <w:rFonts w:ascii="Segoe UI Symbol" w:hAnsi="Segoe UI Symbol" w:cs="Segoe UI Symbol"/>
        </w:rPr>
        <w:t>☐</w:t>
      </w:r>
      <w:r w:rsidRPr="0077605A">
        <w:rPr>
          <w:rFonts w:ascii="Arial" w:hAnsi="Arial" w:cs="Arial"/>
        </w:rPr>
        <w:t xml:space="preserve"> Kocham to miejsce i chcę je promować</w:t>
      </w:r>
    </w:p>
    <w:p w14:paraId="4B11288C" w14:textId="77777777" w:rsidR="00063471" w:rsidRPr="0077605A" w:rsidRDefault="00063471" w:rsidP="00063471">
      <w:pPr>
        <w:rPr>
          <w:rFonts w:ascii="Arial" w:hAnsi="Arial" w:cs="Arial"/>
          <w:b/>
          <w:bCs/>
        </w:rPr>
      </w:pPr>
    </w:p>
    <w:p w14:paraId="6C4D5D98" w14:textId="411FE3E6" w:rsidR="00063471" w:rsidRPr="0077605A" w:rsidRDefault="001C5DF7" w:rsidP="007C78D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063471" w:rsidRPr="0077605A">
        <w:rPr>
          <w:rFonts w:ascii="Arial" w:hAnsi="Arial" w:cs="Arial"/>
          <w:b/>
          <w:bCs/>
        </w:rPr>
        <w:t>. Gotowość do ubiegania się o certyfikat marki</w:t>
      </w:r>
    </w:p>
    <w:p w14:paraId="6F0C8F25" w14:textId="59E398AC" w:rsidR="00063471" w:rsidRPr="0077605A" w:rsidRDefault="00063471" w:rsidP="00063471">
      <w:pPr>
        <w:rPr>
          <w:rFonts w:ascii="Arial" w:hAnsi="Arial" w:cs="Arial"/>
        </w:rPr>
      </w:pPr>
      <w:r w:rsidRPr="0077605A">
        <w:rPr>
          <w:rFonts w:ascii="Arial" w:hAnsi="Arial" w:cs="Arial"/>
        </w:rPr>
        <w:t xml:space="preserve">Napisz, czy planujesz w przyszłości ubiegać się o możliwość </w:t>
      </w:r>
      <w:r w:rsidR="008B0042">
        <w:rPr>
          <w:rFonts w:ascii="Arial" w:hAnsi="Arial" w:cs="Arial"/>
        </w:rPr>
        <w:t>nadania</w:t>
      </w:r>
      <w:r w:rsidRPr="0077605A">
        <w:rPr>
          <w:rFonts w:ascii="Arial" w:hAnsi="Arial" w:cs="Arial"/>
        </w:rPr>
        <w:t xml:space="preserve"> certyfikatu marki Żywiecki Raj i </w:t>
      </w:r>
      <w:r w:rsidR="00DA4F5B">
        <w:rPr>
          <w:rFonts w:ascii="Arial" w:hAnsi="Arial" w:cs="Arial"/>
        </w:rPr>
        <w:t>uzasadnij</w:t>
      </w:r>
      <w:r w:rsidRPr="0077605A">
        <w:rPr>
          <w:rFonts w:ascii="Arial" w:hAnsi="Arial" w:cs="Arial"/>
        </w:rPr>
        <w:t>:</w:t>
      </w:r>
    </w:p>
    <w:p w14:paraId="297892A3" w14:textId="77777777" w:rsidR="00063471" w:rsidRPr="0077605A" w:rsidRDefault="00063471" w:rsidP="00063471">
      <w:pPr>
        <w:rPr>
          <w:rFonts w:ascii="Arial" w:hAnsi="Arial" w:cs="Arial"/>
        </w:rPr>
      </w:pPr>
    </w:p>
    <w:p w14:paraId="010E5DF8" w14:textId="697DA4C0" w:rsidR="00063471" w:rsidRPr="0077605A" w:rsidRDefault="00063471" w:rsidP="00063471">
      <w:pPr>
        <w:rPr>
          <w:rFonts w:ascii="Arial" w:hAnsi="Arial" w:cs="Arial"/>
        </w:rPr>
      </w:pPr>
      <w:r w:rsidRPr="0077605A">
        <w:rPr>
          <w:rFonts w:ascii="Arial" w:hAnsi="Arial" w:cs="Arial"/>
        </w:rPr>
        <w:t>…………………………………………</w:t>
      </w:r>
      <w:r w:rsidR="00CA02BA">
        <w:rPr>
          <w:rFonts w:ascii="Arial" w:hAnsi="Arial" w:cs="Arial"/>
        </w:rPr>
        <w:t>…………………………………………………………………</w:t>
      </w:r>
    </w:p>
    <w:p w14:paraId="5A763BC9" w14:textId="322EED8C" w:rsidR="001C5DF7" w:rsidRPr="0077605A" w:rsidRDefault="001C5DF7" w:rsidP="00DA4F5B">
      <w:pPr>
        <w:ind w:firstLine="567"/>
        <w:rPr>
          <w:rFonts w:ascii="Arial" w:hAnsi="Arial" w:cs="Arial"/>
          <w:b/>
          <w:bCs/>
          <w:i/>
          <w:iCs/>
        </w:rPr>
      </w:pPr>
      <w:r w:rsidRPr="0077605A">
        <w:rPr>
          <w:rFonts w:ascii="Arial" w:hAnsi="Arial" w:cs="Arial"/>
          <w:i/>
          <w:iCs/>
        </w:rPr>
        <w:t xml:space="preserve">        </w:t>
      </w:r>
      <w:r w:rsidRPr="0077605A">
        <w:rPr>
          <w:rFonts w:ascii="Arial" w:hAnsi="Arial" w:cs="Arial"/>
        </w:rPr>
        <w:br/>
      </w:r>
      <w:r>
        <w:rPr>
          <w:rFonts w:ascii="Arial" w:hAnsi="Arial" w:cs="Arial"/>
          <w:b/>
          <w:bCs/>
        </w:rPr>
        <w:t>5</w:t>
      </w:r>
      <w:r w:rsidRPr="0077605A">
        <w:rPr>
          <w:rFonts w:ascii="Arial" w:hAnsi="Arial" w:cs="Arial"/>
          <w:b/>
          <w:bCs/>
        </w:rPr>
        <w:t xml:space="preserve">. </w:t>
      </w:r>
      <w:r w:rsidR="009F7C67">
        <w:rPr>
          <w:rFonts w:ascii="Arial" w:hAnsi="Arial" w:cs="Arial"/>
          <w:b/>
          <w:bCs/>
        </w:rPr>
        <w:t>Czy planujesz aktywnie</w:t>
      </w:r>
      <w:r w:rsidRPr="001C5DF7">
        <w:rPr>
          <w:rFonts w:ascii="Arial" w:hAnsi="Arial" w:cs="Arial"/>
          <w:b/>
          <w:bCs/>
        </w:rPr>
        <w:t xml:space="preserve"> współpracować </w:t>
      </w:r>
      <w:r w:rsidR="009F7C67">
        <w:rPr>
          <w:rFonts w:ascii="Arial" w:hAnsi="Arial" w:cs="Arial"/>
          <w:b/>
          <w:bCs/>
        </w:rPr>
        <w:t>i z kim w ramach sieci</w:t>
      </w:r>
      <w:r w:rsidRPr="001C5DF7">
        <w:rPr>
          <w:rFonts w:ascii="Arial" w:hAnsi="Arial" w:cs="Arial"/>
          <w:b/>
          <w:bCs/>
        </w:rPr>
        <w:t xml:space="preserve"> marki Żywiecki Raj</w:t>
      </w:r>
      <w:r w:rsidR="009F7C67">
        <w:rPr>
          <w:rFonts w:ascii="Arial" w:hAnsi="Arial" w:cs="Arial"/>
          <w:b/>
          <w:bCs/>
        </w:rPr>
        <w:t xml:space="preserve">, aby wspólnie promować ofertę </w:t>
      </w:r>
      <w:r w:rsidR="00DB0827">
        <w:rPr>
          <w:rFonts w:ascii="Arial" w:hAnsi="Arial" w:cs="Arial"/>
          <w:b/>
          <w:bCs/>
        </w:rPr>
        <w:t>Żywiecczyzny</w:t>
      </w:r>
      <w:r w:rsidRPr="001C5DF7">
        <w:rPr>
          <w:rFonts w:ascii="Arial" w:hAnsi="Arial" w:cs="Arial"/>
          <w:b/>
          <w:bCs/>
        </w:rPr>
        <w:t>?</w:t>
      </w:r>
      <w:r w:rsidRPr="001C5DF7">
        <w:rPr>
          <w:rFonts w:ascii="Arial" w:hAnsi="Arial" w:cs="Arial"/>
          <w:b/>
          <w:bCs/>
        </w:rPr>
        <w:br/>
      </w:r>
      <w:r w:rsidRPr="00595CA3">
        <w:rPr>
          <w:rFonts w:ascii="Arial" w:hAnsi="Arial" w:cs="Arial"/>
          <w:sz w:val="20"/>
          <w:szCs w:val="20"/>
        </w:rPr>
        <w:t>(</w:t>
      </w:r>
      <w:r w:rsidR="009F7C67" w:rsidRPr="009F7C67">
        <w:rPr>
          <w:rFonts w:ascii="Arial" w:hAnsi="Arial" w:cs="Arial"/>
          <w:sz w:val="20"/>
          <w:szCs w:val="20"/>
        </w:rPr>
        <w:t xml:space="preserve">Wymień co najmniej 2 podmioty </w:t>
      </w:r>
      <w:r w:rsidR="009F7C67" w:rsidRPr="00595CA3">
        <w:rPr>
          <w:rFonts w:ascii="Arial" w:hAnsi="Arial" w:cs="Arial"/>
          <w:sz w:val="20"/>
          <w:szCs w:val="20"/>
        </w:rPr>
        <w:t>np. lokalni przedsiębiorcy, LGD „Żywiecki Raj”, instytucje kultury i edukacji, Koła Gospodyń Wiejskich, stowarzyszenia, samorządy, media lokalne, inne firmy turystyczne i gastronomiczne</w:t>
      </w:r>
      <w:r w:rsidR="009F7C67" w:rsidRPr="009F7C67">
        <w:rPr>
          <w:rFonts w:ascii="Arial" w:hAnsi="Arial" w:cs="Arial"/>
          <w:sz w:val="20"/>
          <w:szCs w:val="20"/>
        </w:rPr>
        <w:t>)</w:t>
      </w:r>
      <w:r w:rsidR="007C78D0">
        <w:rPr>
          <w:rFonts w:ascii="Arial" w:hAnsi="Arial" w:cs="Arial"/>
          <w:sz w:val="20"/>
          <w:szCs w:val="20"/>
        </w:rPr>
        <w:t>.</w:t>
      </w:r>
    </w:p>
    <w:p w14:paraId="04E080E3" w14:textId="77777777" w:rsidR="001C5DF7" w:rsidRDefault="001C5DF7" w:rsidP="001C5DF7">
      <w:pPr>
        <w:rPr>
          <w:rFonts w:ascii="Arial" w:hAnsi="Arial" w:cs="Arial"/>
          <w:b/>
          <w:bCs/>
          <w:i/>
          <w:iCs/>
        </w:rPr>
      </w:pPr>
    </w:p>
    <w:p w14:paraId="32D9D4B1" w14:textId="77777777" w:rsidR="009F7C67" w:rsidRPr="0077605A" w:rsidRDefault="009F7C67" w:rsidP="009F7C67">
      <w:pPr>
        <w:rPr>
          <w:rFonts w:ascii="Arial" w:hAnsi="Arial" w:cs="Arial"/>
        </w:rPr>
      </w:pPr>
      <w:r w:rsidRPr="0077605A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18A952CA" w14:textId="77777777" w:rsidR="009F7C67" w:rsidRPr="0077605A" w:rsidRDefault="009F7C67" w:rsidP="001C5DF7">
      <w:pPr>
        <w:rPr>
          <w:rFonts w:ascii="Arial" w:hAnsi="Arial" w:cs="Arial"/>
          <w:b/>
          <w:bCs/>
          <w:i/>
          <w:iCs/>
        </w:rPr>
      </w:pPr>
    </w:p>
    <w:p w14:paraId="096A7355" w14:textId="77777777" w:rsidR="009F7C67" w:rsidRPr="0077605A" w:rsidRDefault="009F7C67" w:rsidP="00570A8A">
      <w:pPr>
        <w:rPr>
          <w:rFonts w:ascii="Arial" w:hAnsi="Arial" w:cs="Arial"/>
          <w:b/>
          <w:bCs/>
        </w:rPr>
      </w:pPr>
    </w:p>
    <w:p w14:paraId="6178EB4A" w14:textId="77777777" w:rsidR="00063471" w:rsidRPr="0077605A" w:rsidRDefault="00063471" w:rsidP="00570A8A">
      <w:pPr>
        <w:rPr>
          <w:rFonts w:ascii="Arial" w:hAnsi="Arial" w:cs="Arial"/>
          <w:b/>
          <w:bCs/>
        </w:rPr>
      </w:pPr>
    </w:p>
    <w:p w14:paraId="266DF567" w14:textId="77777777" w:rsidR="00063471" w:rsidRPr="0077605A" w:rsidRDefault="00063471" w:rsidP="00570A8A">
      <w:pPr>
        <w:rPr>
          <w:rFonts w:ascii="Arial" w:hAnsi="Arial" w:cs="Arial"/>
          <w:b/>
          <w:bCs/>
        </w:rPr>
      </w:pPr>
    </w:p>
    <w:p w14:paraId="48C6418D" w14:textId="77777777" w:rsidR="00063471" w:rsidRPr="0077605A" w:rsidRDefault="00063471" w:rsidP="00570A8A">
      <w:pPr>
        <w:rPr>
          <w:rFonts w:ascii="Arial" w:hAnsi="Arial" w:cs="Arial"/>
          <w:b/>
          <w:bCs/>
        </w:rPr>
      </w:pPr>
    </w:p>
    <w:p w14:paraId="55E06720" w14:textId="77777777" w:rsidR="00063471" w:rsidRPr="0077605A" w:rsidRDefault="00063471">
      <w:pPr>
        <w:rPr>
          <w:rFonts w:ascii="Arial" w:hAnsi="Arial" w:cs="Arial"/>
          <w:b/>
          <w:bCs/>
        </w:rPr>
      </w:pPr>
      <w:r w:rsidRPr="0077605A">
        <w:rPr>
          <w:rFonts w:ascii="Arial" w:hAnsi="Arial" w:cs="Arial"/>
          <w:b/>
          <w:bCs/>
        </w:rPr>
        <w:br w:type="page"/>
      </w:r>
    </w:p>
    <w:p w14:paraId="6E82B903" w14:textId="0B681896" w:rsidR="002B6221" w:rsidRPr="0077605A" w:rsidRDefault="002B6221" w:rsidP="002B6221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77605A">
        <w:rPr>
          <w:rFonts w:ascii="Arial" w:hAnsi="Arial" w:cs="Arial"/>
          <w:b/>
          <w:bCs/>
          <w:sz w:val="28"/>
          <w:szCs w:val="28"/>
          <w:u w:val="single"/>
        </w:rPr>
        <w:lastRenderedPageBreak/>
        <w:t>Cześć II</w:t>
      </w:r>
    </w:p>
    <w:p w14:paraId="0EF7645A" w14:textId="685729BC" w:rsidR="00792A8B" w:rsidRPr="0077605A" w:rsidRDefault="00792A8B" w:rsidP="002B622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7605A">
        <w:rPr>
          <w:rFonts w:ascii="Arial" w:hAnsi="Arial" w:cs="Arial"/>
          <w:b/>
          <w:bCs/>
          <w:sz w:val="28"/>
          <w:szCs w:val="28"/>
        </w:rPr>
        <w:t>Planowane działania marketingowe</w:t>
      </w:r>
    </w:p>
    <w:p w14:paraId="43D17855" w14:textId="339973DD" w:rsidR="00792A8B" w:rsidRDefault="00845626" w:rsidP="00EE113D">
      <w:pPr>
        <w:spacing w:line="276" w:lineRule="auto"/>
        <w:rPr>
          <w:rFonts w:ascii="Arial" w:hAnsi="Arial" w:cs="Arial"/>
        </w:rPr>
      </w:pPr>
      <w:r w:rsidRPr="0077605A">
        <w:rPr>
          <w:rFonts w:ascii="Arial" w:hAnsi="Arial" w:cs="Arial"/>
        </w:rPr>
        <w:t>Planowane</w:t>
      </w:r>
      <w:r w:rsidR="00792A8B" w:rsidRPr="0077605A">
        <w:rPr>
          <w:rFonts w:ascii="Arial" w:hAnsi="Arial" w:cs="Arial"/>
        </w:rPr>
        <w:t xml:space="preserve"> działania </w:t>
      </w:r>
      <w:r w:rsidRPr="0077605A">
        <w:rPr>
          <w:rFonts w:ascii="Arial" w:hAnsi="Arial" w:cs="Arial"/>
        </w:rPr>
        <w:t xml:space="preserve">marketingowe </w:t>
      </w:r>
      <w:r w:rsidR="00792A8B" w:rsidRPr="0077605A">
        <w:rPr>
          <w:rFonts w:ascii="Arial" w:hAnsi="Arial" w:cs="Arial"/>
        </w:rPr>
        <w:t xml:space="preserve">będą  realizowane w okresie </w:t>
      </w:r>
      <w:r w:rsidR="004A74CE" w:rsidRPr="0077605A">
        <w:rPr>
          <w:rFonts w:ascii="Arial" w:hAnsi="Arial" w:cs="Arial"/>
        </w:rPr>
        <w:t xml:space="preserve">od podpisania umowy </w:t>
      </w:r>
      <w:r w:rsidR="00EC1FA2">
        <w:rPr>
          <w:rFonts w:ascii="Arial" w:hAnsi="Arial" w:cs="Arial"/>
        </w:rPr>
        <w:br/>
      </w:r>
      <w:r w:rsidR="004A74CE" w:rsidRPr="0077605A">
        <w:rPr>
          <w:rFonts w:ascii="Arial" w:hAnsi="Arial" w:cs="Arial"/>
        </w:rPr>
        <w:t xml:space="preserve">o dofinansowanie </w:t>
      </w:r>
      <w:r w:rsidR="009D4805" w:rsidRPr="0077605A">
        <w:rPr>
          <w:rFonts w:ascii="Arial" w:hAnsi="Arial" w:cs="Arial"/>
        </w:rPr>
        <w:t xml:space="preserve">do </w:t>
      </w:r>
      <w:r w:rsidR="00EC1FA2" w:rsidRPr="00EC1FA2">
        <w:rPr>
          <w:rFonts w:ascii="Arial" w:hAnsi="Arial" w:cs="Arial"/>
        </w:rPr>
        <w:t>dnia złożenia wniosku o płatność, a gdy Beneficjent został wezwany do usunięcia braków, wniesienia poprawek lub złożenia wyjaśnień w tym wniosku, nie później niż do ostatniego uzupełnienia wniosku o płatność</w:t>
      </w:r>
      <w:r w:rsidR="00D97C4E">
        <w:rPr>
          <w:rFonts w:ascii="Arial" w:hAnsi="Arial" w:cs="Arial"/>
        </w:rPr>
        <w:t>:</w:t>
      </w:r>
    </w:p>
    <w:p w14:paraId="6E0D2715" w14:textId="163D138F" w:rsidR="009D4805" w:rsidRPr="00C31336" w:rsidRDefault="00792A8B" w:rsidP="00EE113D">
      <w:pPr>
        <w:pStyle w:val="Nagwek3"/>
        <w:numPr>
          <w:ilvl w:val="0"/>
          <w:numId w:val="15"/>
        </w:numPr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C31336">
        <w:rPr>
          <w:rFonts w:ascii="Arial" w:hAnsi="Arial" w:cs="Arial"/>
          <w:b/>
          <w:bCs/>
          <w:color w:val="auto"/>
          <w:sz w:val="22"/>
          <w:szCs w:val="22"/>
        </w:rPr>
        <w:t>0 pkt</w:t>
      </w:r>
      <w:r w:rsidR="00D97C4E" w:rsidRPr="00C31336">
        <w:rPr>
          <w:rFonts w:ascii="Arial" w:hAnsi="Arial" w:cs="Arial"/>
          <w:b/>
          <w:bCs/>
          <w:color w:val="auto"/>
          <w:sz w:val="22"/>
          <w:szCs w:val="22"/>
        </w:rPr>
        <w:t>:</w:t>
      </w:r>
      <w:r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D4805"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C31336">
        <w:rPr>
          <w:rFonts w:ascii="Arial" w:hAnsi="Arial" w:cs="Arial"/>
          <w:b/>
          <w:bCs/>
          <w:color w:val="auto"/>
          <w:sz w:val="22"/>
          <w:szCs w:val="22"/>
        </w:rPr>
        <w:t>Brak promocji marki Żywiecki Raj</w:t>
      </w:r>
      <w:r w:rsidR="00D97C4E" w:rsidRPr="00C31336">
        <w:rPr>
          <w:rFonts w:ascii="Arial" w:hAnsi="Arial" w:cs="Arial"/>
          <w:b/>
          <w:bCs/>
          <w:color w:val="auto"/>
          <w:sz w:val="22"/>
          <w:szCs w:val="22"/>
        </w:rPr>
        <w:t>;</w:t>
      </w:r>
    </w:p>
    <w:p w14:paraId="7811A042" w14:textId="3A7F619A" w:rsidR="009D4805" w:rsidRPr="00C31336" w:rsidRDefault="00792A8B" w:rsidP="00EE113D">
      <w:pPr>
        <w:pStyle w:val="Nagwek3"/>
        <w:numPr>
          <w:ilvl w:val="0"/>
          <w:numId w:val="15"/>
        </w:numPr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3 pkt:  </w:t>
      </w:r>
      <w:r w:rsidR="00E20198"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Wariant I: </w:t>
      </w:r>
      <w:r w:rsidR="009D4805" w:rsidRPr="00C31336">
        <w:rPr>
          <w:rFonts w:ascii="Arial" w:hAnsi="Arial" w:cs="Arial"/>
          <w:b/>
          <w:bCs/>
          <w:color w:val="auto"/>
          <w:sz w:val="22"/>
          <w:szCs w:val="22"/>
        </w:rPr>
        <w:t>Przeprowadzenie działań marketingowych</w:t>
      </w:r>
      <w:r w:rsidR="00845626"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 takich jak</w:t>
      </w:r>
      <w:r w:rsidR="009D4805" w:rsidRPr="00C31336">
        <w:rPr>
          <w:rFonts w:ascii="Arial" w:hAnsi="Arial" w:cs="Arial"/>
          <w:b/>
          <w:bCs/>
          <w:color w:val="auto"/>
          <w:sz w:val="22"/>
          <w:szCs w:val="22"/>
        </w:rPr>
        <w:t>:</w:t>
      </w:r>
    </w:p>
    <w:p w14:paraId="6886E349" w14:textId="7857F8B1" w:rsidR="00A441F7" w:rsidRPr="0077605A" w:rsidRDefault="00A441F7" w:rsidP="00EE113D">
      <w:pPr>
        <w:pStyle w:val="NormalnyWeb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77605A">
        <w:rPr>
          <w:rFonts w:ascii="Arial" w:hAnsi="Arial" w:cs="Arial"/>
          <w:sz w:val="22"/>
          <w:szCs w:val="22"/>
        </w:rPr>
        <w:t xml:space="preserve">Wypełnienie i wysłanie formularza rejestracyjnego </w:t>
      </w:r>
      <w:r w:rsidR="00606651" w:rsidRPr="0077605A">
        <w:rPr>
          <w:rFonts w:ascii="Arial" w:hAnsi="Arial" w:cs="Arial"/>
          <w:sz w:val="22"/>
          <w:szCs w:val="22"/>
        </w:rPr>
        <w:t xml:space="preserve">udostępnionego przez Stowarzyszenie – Lokalna Grupa Działania „Żywiecki Raj” </w:t>
      </w:r>
      <w:r w:rsidRPr="0077605A">
        <w:rPr>
          <w:rFonts w:ascii="Arial" w:hAnsi="Arial" w:cs="Arial"/>
          <w:sz w:val="22"/>
          <w:szCs w:val="22"/>
        </w:rPr>
        <w:t xml:space="preserve">do </w:t>
      </w:r>
      <w:r w:rsidR="00606651" w:rsidRPr="0077605A">
        <w:rPr>
          <w:rFonts w:ascii="Arial" w:hAnsi="Arial" w:cs="Arial"/>
          <w:sz w:val="22"/>
          <w:szCs w:val="22"/>
        </w:rPr>
        <w:t>B</w:t>
      </w:r>
      <w:r w:rsidRPr="0077605A">
        <w:rPr>
          <w:rFonts w:ascii="Arial" w:hAnsi="Arial" w:cs="Arial"/>
          <w:sz w:val="22"/>
          <w:szCs w:val="22"/>
        </w:rPr>
        <w:t>azy projektów</w:t>
      </w:r>
      <w:r w:rsidR="00606651" w:rsidRPr="0077605A">
        <w:rPr>
          <w:rFonts w:ascii="Arial" w:hAnsi="Arial" w:cs="Arial"/>
          <w:sz w:val="22"/>
          <w:szCs w:val="22"/>
        </w:rPr>
        <w:t xml:space="preserve"> </w:t>
      </w:r>
      <w:r w:rsidR="00EC1FA2">
        <w:rPr>
          <w:rFonts w:ascii="Arial" w:hAnsi="Arial" w:cs="Arial"/>
          <w:sz w:val="22"/>
          <w:szCs w:val="22"/>
        </w:rPr>
        <w:t xml:space="preserve">obszaru </w:t>
      </w:r>
      <w:r w:rsidR="005A0E00">
        <w:rPr>
          <w:rFonts w:ascii="Arial" w:hAnsi="Arial" w:cs="Arial"/>
          <w:sz w:val="22"/>
          <w:szCs w:val="22"/>
        </w:rPr>
        <w:t xml:space="preserve">LGD „Żywiecki Raj” </w:t>
      </w:r>
      <w:r w:rsidR="00606651" w:rsidRPr="0077605A">
        <w:rPr>
          <w:rFonts w:ascii="Arial" w:hAnsi="Arial" w:cs="Arial"/>
          <w:sz w:val="22"/>
          <w:szCs w:val="22"/>
        </w:rPr>
        <w:t>– publikacja formularza w bazie</w:t>
      </w:r>
      <w:r w:rsidRPr="0077605A">
        <w:rPr>
          <w:rFonts w:ascii="Arial" w:hAnsi="Arial" w:cs="Arial"/>
          <w:sz w:val="22"/>
          <w:szCs w:val="22"/>
        </w:rPr>
        <w:t xml:space="preserve"> </w:t>
      </w:r>
      <w:r w:rsidR="00606651" w:rsidRPr="0077605A">
        <w:rPr>
          <w:rFonts w:ascii="Arial" w:hAnsi="Arial" w:cs="Arial"/>
          <w:sz w:val="22"/>
          <w:szCs w:val="22"/>
        </w:rPr>
        <w:t>projektów</w:t>
      </w:r>
      <w:r w:rsidR="00B01D3A">
        <w:rPr>
          <w:rFonts w:ascii="Arial" w:hAnsi="Arial" w:cs="Arial"/>
          <w:sz w:val="22"/>
          <w:szCs w:val="22"/>
        </w:rPr>
        <w:t>.</w:t>
      </w:r>
    </w:p>
    <w:p w14:paraId="1FF474A2" w14:textId="77777777" w:rsidR="00B01D3A" w:rsidRDefault="00B01D3A" w:rsidP="00EE113D">
      <w:pPr>
        <w:pStyle w:val="NormalnyWeb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Utworzenie i prowadzenie profilu firmy w mediach społecznościowych (np. Facebook, Instagram, TikTok) z użyciem hashtagu </w:t>
      </w:r>
      <w:r w:rsidRPr="00760CB4">
        <w:rPr>
          <w:rFonts w:ascii="Arial" w:hAnsi="Arial" w:cs="Arial"/>
          <w:sz w:val="22"/>
          <w:szCs w:val="22"/>
        </w:rPr>
        <w:t>#ŻywieckiRaj.</w:t>
      </w:r>
    </w:p>
    <w:p w14:paraId="624CF52D" w14:textId="2E5043A9" w:rsidR="00E54D9C" w:rsidRPr="00EC1FA2" w:rsidRDefault="00B01D3A" w:rsidP="00EE113D">
      <w:pPr>
        <w:pStyle w:val="NormalnyWeb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Publikacja </w:t>
      </w:r>
      <w:r w:rsidRPr="00E65214">
        <w:rPr>
          <w:rFonts w:ascii="Arial" w:hAnsi="Arial" w:cs="Arial"/>
          <w:sz w:val="22"/>
          <w:szCs w:val="22"/>
          <w:u w:val="single"/>
        </w:rPr>
        <w:t xml:space="preserve">minimum </w:t>
      </w:r>
      <w:r w:rsidR="000C5C50">
        <w:rPr>
          <w:rFonts w:ascii="Arial" w:hAnsi="Arial" w:cs="Arial"/>
          <w:sz w:val="22"/>
          <w:szCs w:val="22"/>
          <w:u w:val="single"/>
        </w:rPr>
        <w:t>5</w:t>
      </w:r>
      <w:r w:rsidR="000C5C50" w:rsidRPr="00E65214">
        <w:rPr>
          <w:rFonts w:ascii="Arial" w:hAnsi="Arial" w:cs="Arial"/>
          <w:sz w:val="22"/>
          <w:szCs w:val="22"/>
          <w:u w:val="single"/>
        </w:rPr>
        <w:t xml:space="preserve"> </w:t>
      </w:r>
      <w:r w:rsidRPr="00E65214">
        <w:rPr>
          <w:rFonts w:ascii="Arial" w:hAnsi="Arial" w:cs="Arial"/>
          <w:sz w:val="22"/>
          <w:szCs w:val="22"/>
          <w:u w:val="single"/>
        </w:rPr>
        <w:t>postów</w:t>
      </w:r>
      <w:r w:rsidRPr="00B01D3A">
        <w:rPr>
          <w:rFonts w:ascii="Arial" w:hAnsi="Arial" w:cs="Arial"/>
          <w:sz w:val="22"/>
          <w:szCs w:val="22"/>
        </w:rPr>
        <w:t xml:space="preserve"> w mediach społecznościowych promujących świadczone usługi, produkty i/lub działalność Wnioskodawcy w kontekście tradycji, kultury, turystyki lub ekologii obszaru Żywiecczyzny, z oznaczeniem marki Żywiecki Raj</w:t>
      </w:r>
      <w:r>
        <w:rPr>
          <w:rFonts w:ascii="Arial" w:hAnsi="Arial" w:cs="Arial"/>
          <w:sz w:val="22"/>
          <w:szCs w:val="22"/>
        </w:rPr>
        <w:t xml:space="preserve">, </w:t>
      </w:r>
      <w:r w:rsidR="00EC1FA2" w:rsidRPr="0077605A">
        <w:rPr>
          <w:rFonts w:ascii="Arial" w:hAnsi="Arial" w:cs="Arial"/>
          <w:sz w:val="22"/>
          <w:szCs w:val="22"/>
        </w:rPr>
        <w:t xml:space="preserve">tj. </w:t>
      </w:r>
      <w:r>
        <w:rPr>
          <w:rFonts w:ascii="Arial" w:hAnsi="Arial" w:cs="Arial"/>
          <w:sz w:val="22"/>
          <w:szCs w:val="22"/>
        </w:rPr>
        <w:t xml:space="preserve">odniesienia </w:t>
      </w:r>
      <w:r w:rsidR="00760CB4" w:rsidRPr="00760CB4">
        <w:rPr>
          <w:rFonts w:ascii="Arial" w:hAnsi="Arial" w:cs="Arial"/>
          <w:sz w:val="22"/>
          <w:szCs w:val="22"/>
        </w:rPr>
        <w:t xml:space="preserve">do oficjalnej strony marki </w:t>
      </w:r>
      <w:hyperlink r:id="rId9" w:history="1">
        <w:r w:rsidRPr="00183E40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="00EC1FA2" w:rsidRPr="0077605A">
        <w:rPr>
          <w:rFonts w:ascii="Arial" w:hAnsi="Arial" w:cs="Arial"/>
          <w:sz w:val="22"/>
          <w:szCs w:val="22"/>
        </w:rPr>
        <w:t>.</w:t>
      </w:r>
    </w:p>
    <w:p w14:paraId="2BCBCD87" w14:textId="023D79D9" w:rsidR="00570A8A" w:rsidRPr="0077605A" w:rsidRDefault="00B01D3A" w:rsidP="00EE113D">
      <w:pPr>
        <w:pStyle w:val="NormalnyWeb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Oznakowanie miejsca prowadzenia działalności (punkt sprzedaży/świadczenia usług) naklejką, tablicą lub kodem QR prowadzącym </w:t>
      </w:r>
      <w:r w:rsidR="00760CB4" w:rsidRPr="00760CB4">
        <w:rPr>
          <w:rFonts w:ascii="Arial" w:hAnsi="Arial" w:cs="Arial"/>
          <w:sz w:val="22"/>
          <w:szCs w:val="22"/>
        </w:rPr>
        <w:t xml:space="preserve">do oficjalnej strony marki </w:t>
      </w:r>
      <w:r w:rsidRPr="00B01D3A">
        <w:rPr>
          <w:rFonts w:ascii="Arial" w:hAnsi="Arial" w:cs="Arial"/>
          <w:sz w:val="22"/>
          <w:szCs w:val="22"/>
        </w:rPr>
        <w:t>Żywiecki Ra</w:t>
      </w:r>
      <w:r>
        <w:rPr>
          <w:rFonts w:ascii="Arial" w:hAnsi="Arial" w:cs="Arial"/>
          <w:sz w:val="22"/>
          <w:szCs w:val="22"/>
        </w:rPr>
        <w:t xml:space="preserve">j, </w:t>
      </w:r>
      <w:r w:rsidR="00191018" w:rsidRPr="0077605A">
        <w:rPr>
          <w:rFonts w:ascii="Arial" w:hAnsi="Arial" w:cs="Arial"/>
          <w:sz w:val="22"/>
          <w:szCs w:val="22"/>
        </w:rPr>
        <w:t xml:space="preserve">tj. </w:t>
      </w:r>
      <w:hyperlink r:id="rId10" w:history="1">
        <w:r w:rsidR="00191018" w:rsidRPr="0077605A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="00191018" w:rsidRPr="0077605A">
        <w:rPr>
          <w:rFonts w:ascii="Arial" w:hAnsi="Arial" w:cs="Arial"/>
          <w:sz w:val="22"/>
          <w:szCs w:val="22"/>
        </w:rPr>
        <w:t>.</w:t>
      </w:r>
    </w:p>
    <w:p w14:paraId="469942E2" w14:textId="0F403BA8" w:rsidR="009D4805" w:rsidRPr="00C31336" w:rsidRDefault="005902F1" w:rsidP="00EE113D">
      <w:pPr>
        <w:pStyle w:val="Nagwek3"/>
        <w:numPr>
          <w:ilvl w:val="0"/>
          <w:numId w:val="16"/>
        </w:numPr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5 pkt: </w:t>
      </w:r>
      <w:r w:rsidR="00E20198"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Wariant II: </w:t>
      </w:r>
      <w:r w:rsidR="009D4805" w:rsidRPr="00C31336">
        <w:rPr>
          <w:rFonts w:ascii="Arial" w:hAnsi="Arial" w:cs="Arial"/>
          <w:b/>
          <w:bCs/>
          <w:color w:val="auto"/>
          <w:sz w:val="22"/>
          <w:szCs w:val="22"/>
        </w:rPr>
        <w:t>Przeprowadzenie działań marketingowych</w:t>
      </w:r>
      <w:r w:rsidR="00845626" w:rsidRPr="00C31336">
        <w:rPr>
          <w:rFonts w:ascii="Arial" w:hAnsi="Arial" w:cs="Arial"/>
          <w:b/>
          <w:bCs/>
          <w:color w:val="auto"/>
          <w:sz w:val="22"/>
          <w:szCs w:val="22"/>
        </w:rPr>
        <w:t xml:space="preserve"> takich jak</w:t>
      </w:r>
      <w:r w:rsidR="009D4805" w:rsidRPr="00C31336">
        <w:rPr>
          <w:rFonts w:ascii="Arial" w:hAnsi="Arial" w:cs="Arial"/>
          <w:b/>
          <w:bCs/>
          <w:color w:val="auto"/>
          <w:sz w:val="22"/>
          <w:szCs w:val="22"/>
        </w:rPr>
        <w:t>:</w:t>
      </w:r>
    </w:p>
    <w:p w14:paraId="4580B914" w14:textId="77777777" w:rsidR="00342D29" w:rsidRPr="0077605A" w:rsidRDefault="00342D29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77605A">
        <w:rPr>
          <w:rFonts w:ascii="Arial" w:hAnsi="Arial" w:cs="Arial"/>
          <w:sz w:val="22"/>
          <w:szCs w:val="22"/>
        </w:rPr>
        <w:t xml:space="preserve">Wypełnienie i wysłanie formularza rejestracyjnego udostępnionego przez Stowarzyszenie – Lokalna Grupa Działania „Żywiecki Raj” do Bazy projektów </w:t>
      </w:r>
      <w:r>
        <w:rPr>
          <w:rFonts w:ascii="Arial" w:hAnsi="Arial" w:cs="Arial"/>
          <w:sz w:val="22"/>
          <w:szCs w:val="22"/>
        </w:rPr>
        <w:t xml:space="preserve">obszaru LGD „Żywiecki Raj” </w:t>
      </w:r>
      <w:r w:rsidRPr="0077605A">
        <w:rPr>
          <w:rFonts w:ascii="Arial" w:hAnsi="Arial" w:cs="Arial"/>
          <w:sz w:val="22"/>
          <w:szCs w:val="22"/>
        </w:rPr>
        <w:t>– publikacja formularza w bazie projektów</w:t>
      </w:r>
      <w:r>
        <w:rPr>
          <w:rFonts w:ascii="Arial" w:hAnsi="Arial" w:cs="Arial"/>
          <w:sz w:val="22"/>
          <w:szCs w:val="22"/>
        </w:rPr>
        <w:t>.</w:t>
      </w:r>
    </w:p>
    <w:p w14:paraId="764908A2" w14:textId="77777777" w:rsidR="00342D29" w:rsidRDefault="00342D29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Utworzenie i prowadzenie profilu firmy w mediach społecznościowych (np. Facebook, Instagram, TikTok) z użyciem hashtagu </w:t>
      </w:r>
      <w:r w:rsidRPr="00760CB4">
        <w:rPr>
          <w:rFonts w:ascii="Arial" w:hAnsi="Arial" w:cs="Arial"/>
          <w:sz w:val="22"/>
          <w:szCs w:val="22"/>
        </w:rPr>
        <w:t>#ŻywieckiRaj.</w:t>
      </w:r>
    </w:p>
    <w:p w14:paraId="6ADD1CEB" w14:textId="26D482A1" w:rsidR="00342D29" w:rsidRPr="00EC1FA2" w:rsidRDefault="00342D29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Publikacja </w:t>
      </w:r>
      <w:r w:rsidRPr="00E65214">
        <w:rPr>
          <w:rFonts w:ascii="Arial" w:hAnsi="Arial" w:cs="Arial"/>
          <w:sz w:val="22"/>
          <w:szCs w:val="22"/>
          <w:u w:val="single"/>
        </w:rPr>
        <w:t xml:space="preserve">minimum </w:t>
      </w:r>
      <w:r w:rsidR="002A776A">
        <w:rPr>
          <w:rFonts w:ascii="Arial" w:hAnsi="Arial" w:cs="Arial"/>
          <w:sz w:val="22"/>
          <w:szCs w:val="22"/>
          <w:u w:val="single"/>
        </w:rPr>
        <w:t xml:space="preserve"> 6</w:t>
      </w:r>
      <w:r w:rsidR="000C5C50" w:rsidRPr="00E65214">
        <w:rPr>
          <w:rFonts w:ascii="Arial" w:hAnsi="Arial" w:cs="Arial"/>
          <w:sz w:val="22"/>
          <w:szCs w:val="22"/>
          <w:u w:val="single"/>
        </w:rPr>
        <w:t xml:space="preserve"> </w:t>
      </w:r>
      <w:r w:rsidRPr="00E65214">
        <w:rPr>
          <w:rFonts w:ascii="Arial" w:hAnsi="Arial" w:cs="Arial"/>
          <w:sz w:val="22"/>
          <w:szCs w:val="22"/>
          <w:u w:val="single"/>
        </w:rPr>
        <w:t>postów</w:t>
      </w:r>
      <w:r w:rsidRPr="00B01D3A">
        <w:rPr>
          <w:rFonts w:ascii="Arial" w:hAnsi="Arial" w:cs="Arial"/>
          <w:sz w:val="22"/>
          <w:szCs w:val="22"/>
        </w:rPr>
        <w:t xml:space="preserve"> w mediach społecznościowych promujących świadczone usługi, produkty i/lub działalność Wnioskodawcy w kontekście tradycji, kultury, turystyki lub ekologii obszaru Żywiecczyzny, z oznaczeniem marki Żywiecki Raj</w:t>
      </w:r>
      <w:r>
        <w:rPr>
          <w:rFonts w:ascii="Arial" w:hAnsi="Arial" w:cs="Arial"/>
          <w:sz w:val="22"/>
          <w:szCs w:val="22"/>
        </w:rPr>
        <w:t xml:space="preserve">, </w:t>
      </w:r>
      <w:r w:rsidRPr="0077605A">
        <w:rPr>
          <w:rFonts w:ascii="Arial" w:hAnsi="Arial" w:cs="Arial"/>
          <w:sz w:val="22"/>
          <w:szCs w:val="22"/>
        </w:rPr>
        <w:t xml:space="preserve">tj. </w:t>
      </w:r>
      <w:r>
        <w:rPr>
          <w:rFonts w:ascii="Arial" w:hAnsi="Arial" w:cs="Arial"/>
          <w:sz w:val="22"/>
          <w:szCs w:val="22"/>
        </w:rPr>
        <w:t xml:space="preserve">odniesienia </w:t>
      </w:r>
      <w:r w:rsidRPr="00760CB4">
        <w:rPr>
          <w:rFonts w:ascii="Arial" w:hAnsi="Arial" w:cs="Arial"/>
          <w:sz w:val="22"/>
          <w:szCs w:val="22"/>
        </w:rPr>
        <w:t xml:space="preserve">do oficjalnej strony marki </w:t>
      </w:r>
      <w:hyperlink r:id="rId11" w:history="1">
        <w:r w:rsidRPr="00183E40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77605A">
        <w:rPr>
          <w:rFonts w:ascii="Arial" w:hAnsi="Arial" w:cs="Arial"/>
          <w:sz w:val="22"/>
          <w:szCs w:val="22"/>
        </w:rPr>
        <w:t>.</w:t>
      </w:r>
    </w:p>
    <w:p w14:paraId="0831DA27" w14:textId="77777777" w:rsidR="00342D29" w:rsidRDefault="00342D29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Oznakowanie miejsca prowadzenia działalności (punkt sprzedaży/świadczenia usług) naklejką, tablicą lub kodem QR prowadzącym </w:t>
      </w:r>
      <w:r w:rsidRPr="00760CB4">
        <w:rPr>
          <w:rFonts w:ascii="Arial" w:hAnsi="Arial" w:cs="Arial"/>
          <w:sz w:val="22"/>
          <w:szCs w:val="22"/>
        </w:rPr>
        <w:t xml:space="preserve">do oficjalnej strony marki </w:t>
      </w:r>
      <w:r w:rsidRPr="00B01D3A">
        <w:rPr>
          <w:rFonts w:ascii="Arial" w:hAnsi="Arial" w:cs="Arial"/>
          <w:sz w:val="22"/>
          <w:szCs w:val="22"/>
        </w:rPr>
        <w:t>Żywiecki Ra</w:t>
      </w:r>
      <w:r>
        <w:rPr>
          <w:rFonts w:ascii="Arial" w:hAnsi="Arial" w:cs="Arial"/>
          <w:sz w:val="22"/>
          <w:szCs w:val="22"/>
        </w:rPr>
        <w:t xml:space="preserve">j, </w:t>
      </w:r>
      <w:r w:rsidRPr="0077605A">
        <w:rPr>
          <w:rFonts w:ascii="Arial" w:hAnsi="Arial" w:cs="Arial"/>
          <w:sz w:val="22"/>
          <w:szCs w:val="22"/>
        </w:rPr>
        <w:t xml:space="preserve">tj. </w:t>
      </w:r>
      <w:hyperlink r:id="rId12" w:history="1">
        <w:r w:rsidRPr="0077605A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77605A">
        <w:rPr>
          <w:rFonts w:ascii="Arial" w:hAnsi="Arial" w:cs="Arial"/>
          <w:sz w:val="22"/>
          <w:szCs w:val="22"/>
        </w:rPr>
        <w:t>.</w:t>
      </w:r>
    </w:p>
    <w:p w14:paraId="146EAEA5" w14:textId="56D257A3" w:rsidR="00342D29" w:rsidRDefault="00063471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342D29">
        <w:rPr>
          <w:rFonts w:ascii="Arial" w:hAnsi="Arial" w:cs="Arial"/>
          <w:sz w:val="22"/>
          <w:szCs w:val="22"/>
        </w:rPr>
        <w:t xml:space="preserve">Umieszczenie na stronie internetowej firmy </w:t>
      </w:r>
      <w:r w:rsidRPr="00342D29">
        <w:rPr>
          <w:rStyle w:val="Pogrubienie"/>
          <w:rFonts w:ascii="Arial" w:eastAsiaTheme="majorEastAsia" w:hAnsi="Arial" w:cs="Arial"/>
          <w:b w:val="0"/>
          <w:bCs w:val="0"/>
          <w:sz w:val="22"/>
          <w:szCs w:val="22"/>
        </w:rPr>
        <w:t>logo marki Żywiecki Raj</w:t>
      </w:r>
      <w:r w:rsidRPr="00342D29">
        <w:rPr>
          <w:rFonts w:ascii="Arial" w:hAnsi="Arial" w:cs="Arial"/>
          <w:sz w:val="22"/>
          <w:szCs w:val="22"/>
        </w:rPr>
        <w:t xml:space="preserve"> </w:t>
      </w:r>
      <w:r w:rsidR="00191018" w:rsidRPr="00342D29">
        <w:rPr>
          <w:rFonts w:ascii="Arial" w:hAnsi="Arial" w:cs="Arial"/>
          <w:sz w:val="22"/>
          <w:szCs w:val="22"/>
        </w:rPr>
        <w:t>zgodnie z Księga Znaku</w:t>
      </w:r>
      <w:r w:rsidR="002E5E77">
        <w:rPr>
          <w:rFonts w:ascii="Arial" w:hAnsi="Arial" w:cs="Arial"/>
          <w:sz w:val="22"/>
          <w:szCs w:val="22"/>
        </w:rPr>
        <w:t>/</w:t>
      </w:r>
      <w:r w:rsidR="00191018" w:rsidRPr="00342D29">
        <w:rPr>
          <w:rFonts w:ascii="Arial" w:hAnsi="Arial" w:cs="Arial"/>
          <w:sz w:val="22"/>
          <w:szCs w:val="22"/>
        </w:rPr>
        <w:t xml:space="preserve"> System </w:t>
      </w:r>
      <w:r w:rsidR="002E5E77">
        <w:rPr>
          <w:rFonts w:ascii="Arial" w:hAnsi="Arial" w:cs="Arial"/>
          <w:sz w:val="22"/>
          <w:szCs w:val="22"/>
        </w:rPr>
        <w:t>i</w:t>
      </w:r>
      <w:r w:rsidR="00191018" w:rsidRPr="00342D29">
        <w:rPr>
          <w:rFonts w:ascii="Arial" w:hAnsi="Arial" w:cs="Arial"/>
          <w:sz w:val="22"/>
          <w:szCs w:val="22"/>
        </w:rPr>
        <w:t xml:space="preserve">dentyfikacji </w:t>
      </w:r>
      <w:r w:rsidR="002E5E77">
        <w:rPr>
          <w:rFonts w:ascii="Arial" w:hAnsi="Arial" w:cs="Arial"/>
          <w:sz w:val="22"/>
          <w:szCs w:val="22"/>
        </w:rPr>
        <w:t>w</w:t>
      </w:r>
      <w:r w:rsidR="00191018" w:rsidRPr="00342D29">
        <w:rPr>
          <w:rFonts w:ascii="Arial" w:hAnsi="Arial" w:cs="Arial"/>
          <w:sz w:val="22"/>
          <w:szCs w:val="22"/>
        </w:rPr>
        <w:t xml:space="preserve">izualnej marki Żywiecki Raj udostępnioną przez Stowarzyszenie – Lokalna Grupa Działania „Żywiecki Raj” </w:t>
      </w:r>
      <w:r w:rsidRPr="00342D29">
        <w:rPr>
          <w:rFonts w:ascii="Arial" w:hAnsi="Arial" w:cs="Arial"/>
          <w:sz w:val="22"/>
          <w:szCs w:val="22"/>
        </w:rPr>
        <w:t>wraz z linkiem do oficjalnej strony marki</w:t>
      </w:r>
      <w:r w:rsidR="002B6221" w:rsidRPr="00342D29">
        <w:rPr>
          <w:rFonts w:ascii="Arial" w:hAnsi="Arial" w:cs="Arial"/>
          <w:sz w:val="22"/>
          <w:szCs w:val="22"/>
        </w:rPr>
        <w:t xml:space="preserve"> Żywiecki Raj</w:t>
      </w:r>
      <w:r w:rsidR="00191018" w:rsidRPr="00342D29">
        <w:rPr>
          <w:rFonts w:ascii="Arial" w:hAnsi="Arial" w:cs="Arial"/>
          <w:sz w:val="22"/>
          <w:szCs w:val="22"/>
        </w:rPr>
        <w:t xml:space="preserve">, tj. </w:t>
      </w:r>
      <w:hyperlink r:id="rId13" w:history="1">
        <w:r w:rsidR="00191018" w:rsidRPr="00342D29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="00B01D3A" w:rsidRPr="00342D29">
        <w:rPr>
          <w:rFonts w:ascii="Arial" w:hAnsi="Arial" w:cs="Arial"/>
          <w:sz w:val="22"/>
          <w:szCs w:val="22"/>
        </w:rPr>
        <w:t xml:space="preserve">. </w:t>
      </w:r>
    </w:p>
    <w:p w14:paraId="3D009158" w14:textId="0BB722C8" w:rsidR="00342D29" w:rsidRPr="00342D29" w:rsidRDefault="00342D29" w:rsidP="00EE113D">
      <w:pPr>
        <w:pStyle w:val="NormalnyWeb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342D29">
        <w:rPr>
          <w:rFonts w:ascii="Arial" w:hAnsi="Arial" w:cs="Arial"/>
          <w:sz w:val="22"/>
          <w:szCs w:val="22"/>
        </w:rPr>
        <w:t xml:space="preserve">Produkcja i publikacja minimum </w:t>
      </w:r>
      <w:r w:rsidR="000C5C50">
        <w:rPr>
          <w:rFonts w:ascii="Arial" w:hAnsi="Arial" w:cs="Arial"/>
          <w:sz w:val="22"/>
          <w:szCs w:val="22"/>
        </w:rPr>
        <w:t>3</w:t>
      </w:r>
      <w:r w:rsidR="000C5C50" w:rsidRPr="00342D29">
        <w:rPr>
          <w:rFonts w:ascii="Arial" w:hAnsi="Arial" w:cs="Arial"/>
          <w:sz w:val="22"/>
          <w:szCs w:val="22"/>
        </w:rPr>
        <w:t xml:space="preserve"> materiał</w:t>
      </w:r>
      <w:r w:rsidR="000C5C50">
        <w:rPr>
          <w:rFonts w:ascii="Arial" w:hAnsi="Arial" w:cs="Arial"/>
          <w:sz w:val="22"/>
          <w:szCs w:val="22"/>
        </w:rPr>
        <w:t>ów</w:t>
      </w:r>
      <w:r w:rsidR="000C5C50" w:rsidRPr="00342D29">
        <w:rPr>
          <w:rFonts w:ascii="Arial" w:hAnsi="Arial" w:cs="Arial"/>
          <w:sz w:val="22"/>
          <w:szCs w:val="22"/>
        </w:rPr>
        <w:t xml:space="preserve"> </w:t>
      </w:r>
      <w:r w:rsidRPr="00342D29">
        <w:rPr>
          <w:rFonts w:ascii="Arial" w:hAnsi="Arial" w:cs="Arial"/>
          <w:sz w:val="22"/>
          <w:szCs w:val="22"/>
        </w:rPr>
        <w:t xml:space="preserve">wideo w formie rolki (Reels) o długości co najmniej 15 sekund w mediach społecznościowych, promującego świadczone usługi, produkty i/lub działalność Wnioskodawcy w kontekście tradycji, kultury, turystyki lub ekologii obszaru Żywiecczyzny, z oznaczeniem marki Żywiecki Raj (obowiązkowe odniesienie do oficjalnej strony marki: </w:t>
      </w:r>
      <w:hyperlink r:id="rId14" w:tgtFrame="_new" w:history="1">
        <w:r w:rsidRPr="00342D29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342D29">
        <w:rPr>
          <w:rFonts w:ascii="Arial" w:hAnsi="Arial" w:cs="Arial"/>
          <w:sz w:val="22"/>
          <w:szCs w:val="22"/>
        </w:rPr>
        <w:t xml:space="preserve"> wraz z użyciem hashtagu #ŻywieckiRaj).</w:t>
      </w:r>
    </w:p>
    <w:p w14:paraId="122D373B" w14:textId="77777777" w:rsidR="00C31336" w:rsidRPr="00C31336" w:rsidRDefault="00C31336" w:rsidP="00C31336"/>
    <w:p w14:paraId="10A7FF0E" w14:textId="77777777" w:rsidR="009A2001" w:rsidRPr="009A2001" w:rsidRDefault="009A2001" w:rsidP="009A2001">
      <w:pPr>
        <w:pStyle w:val="Nagwek2"/>
        <w:rPr>
          <w:rFonts w:ascii="Arial" w:hAnsi="Arial" w:cs="Arial"/>
          <w:b/>
          <w:bCs/>
          <w:color w:val="auto"/>
          <w:sz w:val="28"/>
          <w:szCs w:val="28"/>
        </w:rPr>
      </w:pPr>
      <w:r w:rsidRPr="009A2001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Oświadczenie Wnioskodawcy</w:t>
      </w:r>
    </w:p>
    <w:p w14:paraId="17F0739C" w14:textId="77777777" w:rsidR="009A2001" w:rsidRPr="009A2001" w:rsidRDefault="009A2001" w:rsidP="009A2001">
      <w:pPr>
        <w:pStyle w:val="Nagwek2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28F241A" w14:textId="20E5250F" w:rsidR="007C78D0" w:rsidRDefault="009A2001" w:rsidP="007C78D0">
      <w:pPr>
        <w:rPr>
          <w:rFonts w:ascii="Arial" w:hAnsi="Arial" w:cs="Arial"/>
          <w:sz w:val="18"/>
          <w:szCs w:val="18"/>
        </w:rPr>
      </w:pPr>
      <w:r w:rsidRPr="009A2001">
        <w:rPr>
          <w:rFonts w:ascii="Arial" w:hAnsi="Arial" w:cs="Arial"/>
          <w:b/>
          <w:bCs/>
        </w:rPr>
        <w:t xml:space="preserve">Oświadczam, że wybieram i zobowiązuję </w:t>
      </w:r>
      <w:r w:rsidR="00EE113D" w:rsidRPr="00EE113D">
        <w:rPr>
          <w:rFonts w:ascii="Arial" w:hAnsi="Arial" w:cs="Arial"/>
          <w:b/>
          <w:bCs/>
        </w:rPr>
        <w:t>się</w:t>
      </w:r>
      <w:r w:rsidR="00EE113D" w:rsidRPr="005011A9">
        <w:rPr>
          <w:rFonts w:ascii="Arial" w:hAnsi="Arial" w:cs="Arial"/>
          <w:b/>
          <w:bCs/>
        </w:rPr>
        <w:t xml:space="preserve"> do realizacji wszystkich działań marketingowych wskazanych </w:t>
      </w:r>
      <w:r w:rsidR="00D364DE">
        <w:rPr>
          <w:rFonts w:ascii="Arial" w:hAnsi="Arial" w:cs="Arial"/>
          <w:b/>
          <w:bCs/>
        </w:rPr>
        <w:t xml:space="preserve">w </w:t>
      </w:r>
      <w:r w:rsidR="00EE113D" w:rsidRPr="005011A9">
        <w:rPr>
          <w:rFonts w:ascii="Arial" w:hAnsi="Arial" w:cs="Arial"/>
          <w:b/>
          <w:bCs/>
        </w:rPr>
        <w:t>Wariancie</w:t>
      </w:r>
      <w:r w:rsidR="00EE113D">
        <w:rPr>
          <w:rFonts w:ascii="Arial" w:hAnsi="Arial" w:cs="Arial"/>
          <w:b/>
          <w:bCs/>
        </w:rPr>
        <w:t xml:space="preserve"> </w:t>
      </w:r>
      <w:r w:rsidR="007C78D0" w:rsidRPr="00852D7B">
        <w:rPr>
          <w:rFonts w:ascii="Arial" w:hAnsi="Arial" w:cs="Arial"/>
          <w:sz w:val="18"/>
          <w:szCs w:val="18"/>
        </w:rPr>
        <w:t>(zaznacz wybraną opcję znakiem „X”</w:t>
      </w:r>
      <w:r w:rsidR="007C78D0">
        <w:rPr>
          <w:rFonts w:ascii="Arial" w:hAnsi="Arial" w:cs="Arial"/>
          <w:b/>
          <w:bCs/>
          <w:sz w:val="18"/>
          <w:szCs w:val="18"/>
        </w:rPr>
        <w:t xml:space="preserve">, </w:t>
      </w:r>
      <w:r w:rsidR="007C78D0" w:rsidRPr="00EE113D">
        <w:rPr>
          <w:rFonts w:ascii="Arial" w:hAnsi="Arial" w:cs="Arial"/>
          <w:sz w:val="18"/>
          <w:szCs w:val="18"/>
          <w:u w:val="single"/>
        </w:rPr>
        <w:t>można zaznaczyć TYLKO JEDNĄ OPCJĘ</w:t>
      </w:r>
      <w:r w:rsidR="007C78D0" w:rsidRPr="00852D7B">
        <w:rPr>
          <w:rFonts w:ascii="Arial" w:hAnsi="Arial" w:cs="Arial"/>
          <w:sz w:val="18"/>
          <w:szCs w:val="18"/>
        </w:rPr>
        <w:t>):</w:t>
      </w:r>
    </w:p>
    <w:p w14:paraId="53CBF88E" w14:textId="651D0946" w:rsidR="00A34971" w:rsidRPr="0077605A" w:rsidRDefault="009A2001" w:rsidP="00A34971">
      <w:pPr>
        <w:pStyle w:val="NormalnyWeb"/>
        <w:spacing w:line="276" w:lineRule="auto"/>
        <w:rPr>
          <w:rFonts w:ascii="Arial" w:hAnsi="Arial" w:cs="Arial"/>
          <w:sz w:val="22"/>
          <w:szCs w:val="22"/>
        </w:rPr>
      </w:pPr>
      <w:r w:rsidRPr="009A2001">
        <w:rPr>
          <w:rFonts w:ascii="Segoe UI Symbol" w:hAnsi="Segoe UI Symbol" w:cs="Segoe UI Symbol"/>
          <w:b/>
          <w:bCs/>
          <w:sz w:val="28"/>
          <w:szCs w:val="28"/>
        </w:rPr>
        <w:t>☐</w:t>
      </w:r>
      <w:r w:rsidRPr="009A2001">
        <w:rPr>
          <w:rFonts w:ascii="Arial" w:hAnsi="Arial" w:cs="Arial"/>
          <w:b/>
          <w:bCs/>
          <w:sz w:val="28"/>
          <w:szCs w:val="28"/>
        </w:rPr>
        <w:t xml:space="preserve"> </w:t>
      </w:r>
      <w:r w:rsidR="00EE113D" w:rsidRPr="009A2001">
        <w:rPr>
          <w:rFonts w:ascii="Arial" w:hAnsi="Arial" w:cs="Arial"/>
          <w:b/>
          <w:bCs/>
          <w:sz w:val="28"/>
          <w:szCs w:val="28"/>
        </w:rPr>
        <w:t>Wariant I</w:t>
      </w:r>
      <w:r w:rsidR="00EE113D" w:rsidRPr="00CB31C1">
        <w:rPr>
          <w:rFonts w:ascii="Arial" w:hAnsi="Arial" w:cs="Arial"/>
          <w:b/>
          <w:bCs/>
          <w:sz w:val="28"/>
          <w:szCs w:val="28"/>
        </w:rPr>
        <w:t xml:space="preserve">. </w:t>
      </w:r>
      <w:r w:rsidR="00A34971" w:rsidRPr="00A34971">
        <w:rPr>
          <w:rFonts w:ascii="Arial" w:hAnsi="Arial" w:cs="Arial"/>
          <w:sz w:val="22"/>
          <w:szCs w:val="22"/>
        </w:rPr>
        <w:t>Operacja zakłada promocję marki Żywiecki Raj – przygotowano Plan marketingowy wg wzoru, ale Plan marketingowy nie zawiera wszystkich wymaganych informacji – zgodnie z kryteriami wyboru – 3 pkt</w:t>
      </w:r>
    </w:p>
    <w:p w14:paraId="7728D802" w14:textId="2D3F343A" w:rsidR="00EE113D" w:rsidRPr="00C31336" w:rsidRDefault="00A34971" w:rsidP="00EE113D">
      <w:pPr>
        <w:pStyle w:val="Nagwek3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Zakłada się p</w:t>
      </w:r>
      <w:r w:rsidR="00EE113D" w:rsidRPr="00C31336">
        <w:rPr>
          <w:rFonts w:ascii="Arial" w:hAnsi="Arial" w:cs="Arial"/>
          <w:b/>
          <w:bCs/>
          <w:color w:val="auto"/>
          <w:sz w:val="22"/>
          <w:szCs w:val="22"/>
        </w:rPr>
        <w:t>rzeprowadzenie działań marketingowych takich jak:</w:t>
      </w:r>
    </w:p>
    <w:p w14:paraId="74F3C47A" w14:textId="77777777" w:rsidR="00EE113D" w:rsidRPr="0077605A" w:rsidRDefault="00EE113D" w:rsidP="00EE113D">
      <w:pPr>
        <w:pStyle w:val="NormalnyWeb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77605A">
        <w:rPr>
          <w:rFonts w:ascii="Arial" w:hAnsi="Arial" w:cs="Arial"/>
          <w:sz w:val="22"/>
          <w:szCs w:val="22"/>
        </w:rPr>
        <w:t xml:space="preserve">Wypełnienie i wysłanie formularza rejestracyjnego udostępnionego przez Stowarzyszenie – Lokalna Grupa Działania „Żywiecki Raj” do Bazy projektów </w:t>
      </w:r>
      <w:r>
        <w:rPr>
          <w:rFonts w:ascii="Arial" w:hAnsi="Arial" w:cs="Arial"/>
          <w:sz w:val="22"/>
          <w:szCs w:val="22"/>
        </w:rPr>
        <w:t xml:space="preserve">obszaru LGD „Żywiecki Raj” </w:t>
      </w:r>
      <w:r w:rsidRPr="0077605A">
        <w:rPr>
          <w:rFonts w:ascii="Arial" w:hAnsi="Arial" w:cs="Arial"/>
          <w:sz w:val="22"/>
          <w:szCs w:val="22"/>
        </w:rPr>
        <w:t>– publikacja formularza w bazie projektów</w:t>
      </w:r>
      <w:r>
        <w:rPr>
          <w:rFonts w:ascii="Arial" w:hAnsi="Arial" w:cs="Arial"/>
          <w:sz w:val="22"/>
          <w:szCs w:val="22"/>
        </w:rPr>
        <w:t>.</w:t>
      </w:r>
    </w:p>
    <w:p w14:paraId="46C570FC" w14:textId="77777777" w:rsidR="00EE113D" w:rsidRDefault="00EE113D" w:rsidP="00EE113D">
      <w:pPr>
        <w:pStyle w:val="NormalnyWeb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Utworzenie i prowadzenie profilu firmy w mediach społecznościowych (np. Facebook, Instagram, TikTok) z użyciem hashtagu </w:t>
      </w:r>
      <w:r w:rsidRPr="00760CB4">
        <w:rPr>
          <w:rFonts w:ascii="Arial" w:hAnsi="Arial" w:cs="Arial"/>
          <w:sz w:val="22"/>
          <w:szCs w:val="22"/>
        </w:rPr>
        <w:t>#ŻywieckiRaj.</w:t>
      </w:r>
    </w:p>
    <w:p w14:paraId="1F8C4658" w14:textId="41A41263" w:rsidR="00EE113D" w:rsidRPr="00EC1FA2" w:rsidRDefault="00EE113D" w:rsidP="00EE113D">
      <w:pPr>
        <w:pStyle w:val="NormalnyWeb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Publikacja </w:t>
      </w:r>
      <w:r w:rsidRPr="00E65214">
        <w:rPr>
          <w:rFonts w:ascii="Arial" w:hAnsi="Arial" w:cs="Arial"/>
          <w:sz w:val="22"/>
          <w:szCs w:val="22"/>
          <w:u w:val="single"/>
        </w:rPr>
        <w:t xml:space="preserve">minimum </w:t>
      </w:r>
      <w:r w:rsidR="000C5C50">
        <w:rPr>
          <w:rFonts w:ascii="Arial" w:hAnsi="Arial" w:cs="Arial"/>
          <w:sz w:val="22"/>
          <w:szCs w:val="22"/>
          <w:u w:val="single"/>
        </w:rPr>
        <w:t>5</w:t>
      </w:r>
      <w:r w:rsidR="000C5C50" w:rsidRPr="00E65214">
        <w:rPr>
          <w:rFonts w:ascii="Arial" w:hAnsi="Arial" w:cs="Arial"/>
          <w:sz w:val="22"/>
          <w:szCs w:val="22"/>
          <w:u w:val="single"/>
        </w:rPr>
        <w:t xml:space="preserve"> </w:t>
      </w:r>
      <w:r w:rsidRPr="00E65214">
        <w:rPr>
          <w:rFonts w:ascii="Arial" w:hAnsi="Arial" w:cs="Arial"/>
          <w:sz w:val="22"/>
          <w:szCs w:val="22"/>
          <w:u w:val="single"/>
        </w:rPr>
        <w:t>postów</w:t>
      </w:r>
      <w:r w:rsidRPr="00B01D3A">
        <w:rPr>
          <w:rFonts w:ascii="Arial" w:hAnsi="Arial" w:cs="Arial"/>
          <w:sz w:val="22"/>
          <w:szCs w:val="22"/>
        </w:rPr>
        <w:t xml:space="preserve"> w mediach społecznościowych promujących świadczone usługi, produkty i/lub działalność Wnioskodawcy w kontekście tradycji, kultury, turystyki lub ekologii obszaru Żywiecczyzny, z oznaczeniem marki Żywiecki Raj</w:t>
      </w:r>
      <w:r>
        <w:rPr>
          <w:rFonts w:ascii="Arial" w:hAnsi="Arial" w:cs="Arial"/>
          <w:sz w:val="22"/>
          <w:szCs w:val="22"/>
        </w:rPr>
        <w:t xml:space="preserve">, </w:t>
      </w:r>
      <w:r w:rsidRPr="0077605A">
        <w:rPr>
          <w:rFonts w:ascii="Arial" w:hAnsi="Arial" w:cs="Arial"/>
          <w:sz w:val="22"/>
          <w:szCs w:val="22"/>
        </w:rPr>
        <w:t xml:space="preserve">tj. </w:t>
      </w:r>
      <w:r>
        <w:rPr>
          <w:rFonts w:ascii="Arial" w:hAnsi="Arial" w:cs="Arial"/>
          <w:sz w:val="22"/>
          <w:szCs w:val="22"/>
        </w:rPr>
        <w:t xml:space="preserve">odniesienia </w:t>
      </w:r>
      <w:r w:rsidRPr="00760CB4">
        <w:rPr>
          <w:rFonts w:ascii="Arial" w:hAnsi="Arial" w:cs="Arial"/>
          <w:sz w:val="22"/>
          <w:szCs w:val="22"/>
        </w:rPr>
        <w:t xml:space="preserve">do oficjalnej strony marki </w:t>
      </w:r>
      <w:hyperlink r:id="rId15" w:history="1">
        <w:r w:rsidRPr="00183E40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77605A">
        <w:rPr>
          <w:rFonts w:ascii="Arial" w:hAnsi="Arial" w:cs="Arial"/>
          <w:sz w:val="22"/>
          <w:szCs w:val="22"/>
        </w:rPr>
        <w:t>.</w:t>
      </w:r>
    </w:p>
    <w:p w14:paraId="63736CCB" w14:textId="77777777" w:rsidR="00EE113D" w:rsidRDefault="00EE113D" w:rsidP="00EE113D">
      <w:pPr>
        <w:pStyle w:val="NormalnyWeb"/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B01D3A">
        <w:rPr>
          <w:rFonts w:ascii="Arial" w:hAnsi="Arial" w:cs="Arial"/>
          <w:sz w:val="22"/>
          <w:szCs w:val="22"/>
        </w:rPr>
        <w:t xml:space="preserve">Oznakowanie miejsca prowadzenia działalności (punkt sprzedaży/świadczenia usług) naklejką, tablicą lub kodem QR prowadzącym </w:t>
      </w:r>
      <w:r w:rsidRPr="00760CB4">
        <w:rPr>
          <w:rFonts w:ascii="Arial" w:hAnsi="Arial" w:cs="Arial"/>
          <w:sz w:val="22"/>
          <w:szCs w:val="22"/>
        </w:rPr>
        <w:t xml:space="preserve">do oficjalnej strony marki </w:t>
      </w:r>
      <w:r w:rsidRPr="00B01D3A">
        <w:rPr>
          <w:rFonts w:ascii="Arial" w:hAnsi="Arial" w:cs="Arial"/>
          <w:sz w:val="22"/>
          <w:szCs w:val="22"/>
        </w:rPr>
        <w:t>Żywiecki Ra</w:t>
      </w:r>
      <w:r>
        <w:rPr>
          <w:rFonts w:ascii="Arial" w:hAnsi="Arial" w:cs="Arial"/>
          <w:sz w:val="22"/>
          <w:szCs w:val="22"/>
        </w:rPr>
        <w:t xml:space="preserve">j, </w:t>
      </w:r>
      <w:r w:rsidRPr="0077605A">
        <w:rPr>
          <w:rFonts w:ascii="Arial" w:hAnsi="Arial" w:cs="Arial"/>
          <w:sz w:val="22"/>
          <w:szCs w:val="22"/>
        </w:rPr>
        <w:t xml:space="preserve">tj. </w:t>
      </w:r>
      <w:hyperlink r:id="rId16" w:history="1">
        <w:r w:rsidRPr="0077605A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77605A">
        <w:rPr>
          <w:rFonts w:ascii="Arial" w:hAnsi="Arial" w:cs="Arial"/>
          <w:sz w:val="22"/>
          <w:szCs w:val="22"/>
        </w:rPr>
        <w:t>.</w:t>
      </w:r>
    </w:p>
    <w:p w14:paraId="6B4203CD" w14:textId="5F288BC5" w:rsidR="00A34971" w:rsidRPr="0077605A" w:rsidRDefault="009A2001" w:rsidP="00CB31C1">
      <w:pPr>
        <w:pStyle w:val="NormalnyWeb"/>
        <w:spacing w:line="276" w:lineRule="auto"/>
        <w:rPr>
          <w:rFonts w:ascii="Arial" w:hAnsi="Arial" w:cs="Arial"/>
          <w:sz w:val="22"/>
          <w:szCs w:val="22"/>
        </w:rPr>
      </w:pPr>
      <w:r w:rsidRPr="009A2001">
        <w:rPr>
          <w:rFonts w:ascii="Segoe UI Symbol" w:hAnsi="Segoe UI Symbol" w:cs="Segoe UI Symbol"/>
          <w:b/>
          <w:bCs/>
          <w:sz w:val="28"/>
          <w:szCs w:val="28"/>
        </w:rPr>
        <w:t>☐</w:t>
      </w:r>
      <w:r w:rsidRPr="009A2001">
        <w:rPr>
          <w:rFonts w:ascii="Arial" w:hAnsi="Arial" w:cs="Arial"/>
          <w:b/>
          <w:bCs/>
          <w:sz w:val="28"/>
          <w:szCs w:val="28"/>
        </w:rPr>
        <w:t xml:space="preserve"> </w:t>
      </w:r>
      <w:r w:rsidR="00EE113D" w:rsidRPr="009A2001">
        <w:rPr>
          <w:rFonts w:ascii="Arial" w:hAnsi="Arial" w:cs="Arial"/>
          <w:b/>
          <w:bCs/>
          <w:sz w:val="28"/>
          <w:szCs w:val="28"/>
        </w:rPr>
        <w:t>Wariant I</w:t>
      </w:r>
      <w:r w:rsidR="00EE113D" w:rsidRPr="00CB31C1">
        <w:rPr>
          <w:rFonts w:ascii="Arial" w:hAnsi="Arial" w:cs="Arial"/>
          <w:b/>
          <w:bCs/>
          <w:sz w:val="28"/>
          <w:szCs w:val="28"/>
        </w:rPr>
        <w:t xml:space="preserve">I. </w:t>
      </w:r>
      <w:r w:rsidR="00A34971" w:rsidRPr="00A34971">
        <w:rPr>
          <w:rFonts w:ascii="Arial" w:hAnsi="Arial" w:cs="Arial"/>
          <w:sz w:val="22"/>
          <w:szCs w:val="22"/>
        </w:rPr>
        <w:t>Operacja zakłada promocję marki Żywiecki Raj – przygotowano Plan marketingowy wg wzoru, który zawiera wszystkie wymagane informacje – 5 pkt</w:t>
      </w:r>
    </w:p>
    <w:p w14:paraId="2126D6A5" w14:textId="3F50A911" w:rsidR="00EE113D" w:rsidRDefault="00A34971" w:rsidP="00EE113D">
      <w:pPr>
        <w:pStyle w:val="NormalnyWeb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Zakłada się p</w:t>
      </w:r>
      <w:r w:rsidRPr="00C31336">
        <w:rPr>
          <w:rFonts w:ascii="Arial" w:hAnsi="Arial" w:cs="Arial"/>
          <w:b/>
          <w:bCs/>
          <w:sz w:val="22"/>
          <w:szCs w:val="22"/>
        </w:rPr>
        <w:t>rzeprowadzenie</w:t>
      </w:r>
      <w:r w:rsidR="00EE113D" w:rsidRPr="00C31336">
        <w:rPr>
          <w:rFonts w:ascii="Arial" w:hAnsi="Arial" w:cs="Arial"/>
          <w:b/>
          <w:bCs/>
          <w:sz w:val="22"/>
          <w:szCs w:val="22"/>
        </w:rPr>
        <w:t xml:space="preserve"> działań marketingowych takich jak:</w:t>
      </w:r>
    </w:p>
    <w:p w14:paraId="16EF8FC6" w14:textId="77777777" w:rsid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77605A">
        <w:rPr>
          <w:rFonts w:ascii="Arial" w:hAnsi="Arial" w:cs="Arial"/>
          <w:sz w:val="22"/>
          <w:szCs w:val="22"/>
        </w:rPr>
        <w:t xml:space="preserve">Wypełnienie i wysłanie formularza rejestracyjnego udostępnionego przez Stowarzyszenie – Lokalna Grupa Działania „Żywiecki Raj” do Bazy projektów </w:t>
      </w:r>
      <w:r>
        <w:rPr>
          <w:rFonts w:ascii="Arial" w:hAnsi="Arial" w:cs="Arial"/>
          <w:sz w:val="22"/>
          <w:szCs w:val="22"/>
        </w:rPr>
        <w:t xml:space="preserve">obszaru LGD „Żywiecki Raj” </w:t>
      </w:r>
      <w:r w:rsidRPr="0077605A">
        <w:rPr>
          <w:rFonts w:ascii="Arial" w:hAnsi="Arial" w:cs="Arial"/>
          <w:sz w:val="22"/>
          <w:szCs w:val="22"/>
        </w:rPr>
        <w:t>– publikacja formularza w bazie projektów</w:t>
      </w:r>
      <w:r>
        <w:rPr>
          <w:rFonts w:ascii="Arial" w:hAnsi="Arial" w:cs="Arial"/>
          <w:sz w:val="22"/>
          <w:szCs w:val="22"/>
        </w:rPr>
        <w:t>.</w:t>
      </w:r>
    </w:p>
    <w:p w14:paraId="3AD152F7" w14:textId="77777777" w:rsid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E113D">
        <w:rPr>
          <w:rFonts w:ascii="Arial" w:hAnsi="Arial" w:cs="Arial"/>
          <w:sz w:val="22"/>
          <w:szCs w:val="22"/>
        </w:rPr>
        <w:t>Utworzenie i prowadzenie profilu firmy w mediach społecznościowych (np. Facebook, Instagram, TikTok) z użyciem hashtagu #ŻywieckiRaj.</w:t>
      </w:r>
    </w:p>
    <w:p w14:paraId="36A637D2" w14:textId="2676465C" w:rsid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E113D">
        <w:rPr>
          <w:rFonts w:ascii="Arial" w:hAnsi="Arial" w:cs="Arial"/>
          <w:sz w:val="22"/>
          <w:szCs w:val="22"/>
        </w:rPr>
        <w:t xml:space="preserve">Publikacja </w:t>
      </w:r>
      <w:r w:rsidRPr="00EE113D">
        <w:rPr>
          <w:rFonts w:ascii="Arial" w:hAnsi="Arial" w:cs="Arial"/>
          <w:sz w:val="22"/>
          <w:szCs w:val="22"/>
          <w:u w:val="single"/>
        </w:rPr>
        <w:t xml:space="preserve">minimum </w:t>
      </w:r>
      <w:r w:rsidR="00D63FA6">
        <w:rPr>
          <w:rFonts w:ascii="Arial" w:hAnsi="Arial" w:cs="Arial"/>
          <w:sz w:val="22"/>
          <w:szCs w:val="22"/>
          <w:u w:val="single"/>
        </w:rPr>
        <w:t xml:space="preserve"> 6</w:t>
      </w:r>
      <w:r w:rsidR="000C5C50" w:rsidRPr="00EE113D">
        <w:rPr>
          <w:rFonts w:ascii="Arial" w:hAnsi="Arial" w:cs="Arial"/>
          <w:sz w:val="22"/>
          <w:szCs w:val="22"/>
          <w:u w:val="single"/>
        </w:rPr>
        <w:t xml:space="preserve"> </w:t>
      </w:r>
      <w:r w:rsidRPr="00EE113D">
        <w:rPr>
          <w:rFonts w:ascii="Arial" w:hAnsi="Arial" w:cs="Arial"/>
          <w:sz w:val="22"/>
          <w:szCs w:val="22"/>
          <w:u w:val="single"/>
        </w:rPr>
        <w:t>postów</w:t>
      </w:r>
      <w:r w:rsidRPr="00EE113D">
        <w:rPr>
          <w:rFonts w:ascii="Arial" w:hAnsi="Arial" w:cs="Arial"/>
          <w:sz w:val="22"/>
          <w:szCs w:val="22"/>
        </w:rPr>
        <w:t xml:space="preserve"> w mediach społecznościowych promujących świadczone usługi, produkty i/lub działalność Wnioskodawcy w kontekście tradycji, kultury, turystyki lub ekologii obszaru Żywiecczyzny, z oznaczeniem marki Żywiecki Raj, tj. odniesienia do oficjalnej strony marki </w:t>
      </w:r>
      <w:hyperlink r:id="rId17" w:history="1">
        <w:r w:rsidRPr="00EE113D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EE113D">
        <w:rPr>
          <w:rFonts w:ascii="Arial" w:hAnsi="Arial" w:cs="Arial"/>
          <w:sz w:val="22"/>
          <w:szCs w:val="22"/>
        </w:rPr>
        <w:t>.</w:t>
      </w:r>
    </w:p>
    <w:p w14:paraId="21885108" w14:textId="77777777" w:rsid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E113D">
        <w:rPr>
          <w:rFonts w:ascii="Arial" w:hAnsi="Arial" w:cs="Arial"/>
          <w:sz w:val="22"/>
          <w:szCs w:val="22"/>
        </w:rPr>
        <w:t xml:space="preserve">Oznakowanie miejsca prowadzenia działalności (punkt sprzedaży/świadczenia usług) naklejką, tablicą lub kodem QR prowadzącym do oficjalnej strony marki Żywiecki Raj, tj. </w:t>
      </w:r>
      <w:hyperlink r:id="rId18" w:history="1">
        <w:r w:rsidRPr="00EE113D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EE113D">
        <w:rPr>
          <w:rFonts w:ascii="Arial" w:hAnsi="Arial" w:cs="Arial"/>
          <w:sz w:val="22"/>
          <w:szCs w:val="22"/>
        </w:rPr>
        <w:t>.</w:t>
      </w:r>
    </w:p>
    <w:p w14:paraId="79C82142" w14:textId="77777777" w:rsid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E113D">
        <w:rPr>
          <w:rFonts w:ascii="Arial" w:hAnsi="Arial" w:cs="Arial"/>
          <w:sz w:val="22"/>
          <w:szCs w:val="22"/>
        </w:rPr>
        <w:t xml:space="preserve">Umieszczenie na stronie internetowej firmy </w:t>
      </w:r>
      <w:r w:rsidRPr="00EE113D">
        <w:rPr>
          <w:rStyle w:val="Pogrubienie"/>
          <w:rFonts w:ascii="Arial" w:eastAsiaTheme="majorEastAsia" w:hAnsi="Arial" w:cs="Arial"/>
          <w:b w:val="0"/>
          <w:bCs w:val="0"/>
          <w:sz w:val="22"/>
          <w:szCs w:val="22"/>
        </w:rPr>
        <w:t>logo marki Żywiecki Raj</w:t>
      </w:r>
      <w:r w:rsidRPr="00EE113D">
        <w:rPr>
          <w:rFonts w:ascii="Arial" w:hAnsi="Arial" w:cs="Arial"/>
          <w:sz w:val="22"/>
          <w:szCs w:val="22"/>
        </w:rPr>
        <w:t xml:space="preserve"> zgodnie z Księga Znaku/ System identyfikacji wizualnej marki Żywiecki Raj udostępnioną przez Stowarzyszenie – Lokalna Grupa Działania „Żywiecki Raj” wraz z linkiem do oficjalnej strony marki Żywiecki Raj, tj. </w:t>
      </w:r>
      <w:hyperlink r:id="rId19" w:history="1">
        <w:r w:rsidRPr="00EE113D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EE113D">
        <w:rPr>
          <w:rFonts w:ascii="Arial" w:hAnsi="Arial" w:cs="Arial"/>
          <w:sz w:val="22"/>
          <w:szCs w:val="22"/>
        </w:rPr>
        <w:t xml:space="preserve">. </w:t>
      </w:r>
    </w:p>
    <w:p w14:paraId="5CB332BA" w14:textId="2253B91F" w:rsidR="00EE113D" w:rsidRPr="00EE113D" w:rsidRDefault="00EE113D" w:rsidP="00EE113D">
      <w:pPr>
        <w:pStyle w:val="NormalnyWeb"/>
        <w:numPr>
          <w:ilvl w:val="0"/>
          <w:numId w:val="18"/>
        </w:numPr>
        <w:spacing w:line="276" w:lineRule="auto"/>
        <w:rPr>
          <w:rFonts w:ascii="Arial" w:hAnsi="Arial" w:cs="Arial"/>
          <w:sz w:val="22"/>
          <w:szCs w:val="22"/>
        </w:rPr>
      </w:pPr>
      <w:r w:rsidRPr="00EE113D">
        <w:rPr>
          <w:rFonts w:ascii="Arial" w:hAnsi="Arial" w:cs="Arial"/>
          <w:sz w:val="22"/>
          <w:szCs w:val="22"/>
        </w:rPr>
        <w:t xml:space="preserve">Produkcja i publikacja minimum </w:t>
      </w:r>
      <w:r w:rsidR="000C5C50">
        <w:rPr>
          <w:rFonts w:ascii="Arial" w:hAnsi="Arial" w:cs="Arial"/>
          <w:sz w:val="22"/>
          <w:szCs w:val="22"/>
        </w:rPr>
        <w:t>3</w:t>
      </w:r>
      <w:r w:rsidR="000C5C50" w:rsidRPr="00EE113D">
        <w:rPr>
          <w:rFonts w:ascii="Arial" w:hAnsi="Arial" w:cs="Arial"/>
          <w:sz w:val="22"/>
          <w:szCs w:val="22"/>
        </w:rPr>
        <w:t xml:space="preserve"> materiał</w:t>
      </w:r>
      <w:r w:rsidR="000C5C50">
        <w:rPr>
          <w:rFonts w:ascii="Arial" w:hAnsi="Arial" w:cs="Arial"/>
          <w:sz w:val="22"/>
          <w:szCs w:val="22"/>
        </w:rPr>
        <w:t>ów</w:t>
      </w:r>
      <w:r w:rsidR="000C5C50" w:rsidRPr="00EE113D">
        <w:rPr>
          <w:rFonts w:ascii="Arial" w:hAnsi="Arial" w:cs="Arial"/>
          <w:sz w:val="22"/>
          <w:szCs w:val="22"/>
        </w:rPr>
        <w:t xml:space="preserve"> </w:t>
      </w:r>
      <w:r w:rsidRPr="00EE113D">
        <w:rPr>
          <w:rFonts w:ascii="Arial" w:hAnsi="Arial" w:cs="Arial"/>
          <w:sz w:val="22"/>
          <w:szCs w:val="22"/>
        </w:rPr>
        <w:t xml:space="preserve">wideo w formie rolki (Reels) o długości co najmniej 15 sekund w mediach społecznościowych, promującego świadczone usługi, produkty i/lub działalność Wnioskodawcy w kontekście tradycji, kultury, turystyki lub ekologii obszaru Żywiecczyzny, z oznaczeniem marki Żywiecki Raj (obowiązkowe odniesienie do oficjalnej strony marki: </w:t>
      </w:r>
      <w:hyperlink r:id="rId20" w:tgtFrame="_new" w:history="1">
        <w:r w:rsidRPr="00EE113D">
          <w:rPr>
            <w:rStyle w:val="Hipercze"/>
            <w:rFonts w:ascii="Arial" w:hAnsi="Arial" w:cs="Arial"/>
            <w:sz w:val="22"/>
            <w:szCs w:val="22"/>
          </w:rPr>
          <w:t>www.zywieckiraj.pl</w:t>
        </w:r>
      </w:hyperlink>
      <w:r w:rsidRPr="00EE113D">
        <w:rPr>
          <w:rFonts w:ascii="Arial" w:hAnsi="Arial" w:cs="Arial"/>
          <w:sz w:val="22"/>
          <w:szCs w:val="22"/>
        </w:rPr>
        <w:t xml:space="preserve"> wraz z użyciem hashtagu #ŻywieckiRaj).</w:t>
      </w:r>
    </w:p>
    <w:p w14:paraId="7AB62FBD" w14:textId="77777777" w:rsidR="009A2001" w:rsidRPr="009A2001" w:rsidRDefault="009A2001" w:rsidP="009A2001">
      <w:pPr>
        <w:pStyle w:val="Nagwek2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00E5DF6" w14:textId="60442610" w:rsidR="009A2001" w:rsidRPr="005011A9" w:rsidRDefault="005011A9" w:rsidP="009A2001">
      <w:pPr>
        <w:pStyle w:val="Nagwek2"/>
        <w:rPr>
          <w:rFonts w:ascii="Arial" w:hAnsi="Arial" w:cs="Arial"/>
          <w:b/>
          <w:bCs/>
          <w:color w:val="auto"/>
          <w:sz w:val="22"/>
          <w:szCs w:val="22"/>
        </w:rPr>
      </w:pPr>
      <w:r w:rsidRPr="005011A9">
        <w:rPr>
          <w:rFonts w:ascii="Arial" w:hAnsi="Arial" w:cs="Arial"/>
          <w:b/>
          <w:bCs/>
          <w:color w:val="auto"/>
          <w:sz w:val="22"/>
          <w:szCs w:val="22"/>
        </w:rPr>
        <w:t>w okresie od podpisania umowy o dofinansowanie do dnia złożenia wniosku o płatność, a gdy Beneficjent został wezwany do usunięcia braków, wniesienia poprawek lub złożenia wyjaśnień w tym wniosku, nie później niż do ostatniego uzupełnienia wniosku o płatność</w:t>
      </w:r>
      <w:r w:rsidR="009A2001" w:rsidRPr="005011A9">
        <w:rPr>
          <w:rFonts w:ascii="Arial" w:hAnsi="Arial" w:cs="Arial"/>
          <w:b/>
          <w:bCs/>
          <w:color w:val="auto"/>
          <w:sz w:val="22"/>
          <w:szCs w:val="22"/>
        </w:rPr>
        <w:t>.</w:t>
      </w:r>
    </w:p>
    <w:p w14:paraId="4DEE43FC" w14:textId="77777777" w:rsidR="007C34DB" w:rsidRDefault="007C34DB" w:rsidP="00C44F4D">
      <w:pPr>
        <w:jc w:val="right"/>
        <w:rPr>
          <w:rFonts w:ascii="Arial" w:hAnsi="Arial" w:cs="Arial"/>
        </w:rPr>
      </w:pPr>
    </w:p>
    <w:p w14:paraId="254B6D5E" w14:textId="77777777" w:rsidR="00EE113D" w:rsidRDefault="00EE113D" w:rsidP="00C44F4D">
      <w:pPr>
        <w:jc w:val="right"/>
        <w:rPr>
          <w:rFonts w:ascii="Arial" w:hAnsi="Arial" w:cs="Arial"/>
        </w:rPr>
      </w:pPr>
    </w:p>
    <w:p w14:paraId="3C4E1FF5" w14:textId="77777777" w:rsidR="00EE113D" w:rsidRDefault="00EE113D" w:rsidP="00EE113D">
      <w:pPr>
        <w:pStyle w:val="Nagwek2"/>
        <w:spacing w:after="240"/>
        <w:rPr>
          <w:rFonts w:ascii="Arial" w:hAnsi="Arial" w:cs="Arial"/>
          <w:b/>
          <w:bCs/>
          <w:color w:val="auto"/>
          <w:sz w:val="22"/>
          <w:szCs w:val="22"/>
        </w:rPr>
      </w:pPr>
      <w:r w:rsidRPr="00342D29">
        <w:rPr>
          <w:rFonts w:ascii="Arial" w:hAnsi="Arial" w:cs="Arial"/>
          <w:b/>
          <w:bCs/>
          <w:color w:val="auto"/>
          <w:sz w:val="22"/>
          <w:szCs w:val="22"/>
        </w:rPr>
        <w:t>Harmonogram działań marketingowych</w:t>
      </w:r>
    </w:p>
    <w:tbl>
      <w:tblPr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666"/>
      </w:tblGrid>
      <w:tr w:rsidR="00EE113D" w:rsidRPr="00342D29" w14:paraId="770885AF" w14:textId="77777777" w:rsidTr="00D3323A">
        <w:trPr>
          <w:trHeight w:val="438"/>
        </w:trPr>
        <w:tc>
          <w:tcPr>
            <w:tcW w:w="4666" w:type="dxa"/>
          </w:tcPr>
          <w:p w14:paraId="1C2CD3B2" w14:textId="77777777" w:rsidR="00EE113D" w:rsidRPr="00342D29" w:rsidRDefault="00EE113D" w:rsidP="00D3323A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D29">
              <w:rPr>
                <w:rFonts w:ascii="Arial" w:hAnsi="Arial" w:cs="Arial"/>
                <w:b/>
                <w:bCs/>
              </w:rPr>
              <w:t>Rodzaj działania</w:t>
            </w:r>
          </w:p>
        </w:tc>
        <w:tc>
          <w:tcPr>
            <w:tcW w:w="4666" w:type="dxa"/>
          </w:tcPr>
          <w:p w14:paraId="7EC21765" w14:textId="77777777" w:rsidR="00EE113D" w:rsidRPr="00342D29" w:rsidRDefault="00EE113D" w:rsidP="00D3323A">
            <w:pPr>
              <w:jc w:val="center"/>
              <w:rPr>
                <w:rFonts w:ascii="Arial" w:hAnsi="Arial" w:cs="Arial"/>
                <w:b/>
                <w:bCs/>
              </w:rPr>
            </w:pPr>
            <w:r w:rsidRPr="00342D29">
              <w:rPr>
                <w:rFonts w:ascii="Arial" w:hAnsi="Arial" w:cs="Arial"/>
                <w:b/>
                <w:bCs/>
              </w:rPr>
              <w:t>Terminy realizacji</w:t>
            </w:r>
            <w:r>
              <w:rPr>
                <w:rFonts w:ascii="Arial" w:hAnsi="Arial" w:cs="Arial"/>
                <w:b/>
                <w:bCs/>
              </w:rPr>
              <w:t xml:space="preserve"> (miesiąc/rok)</w:t>
            </w:r>
          </w:p>
        </w:tc>
      </w:tr>
      <w:tr w:rsidR="00EE113D" w:rsidRPr="0077605A" w14:paraId="10BB77ED" w14:textId="77777777" w:rsidTr="00D3323A">
        <w:trPr>
          <w:trHeight w:val="20"/>
        </w:trPr>
        <w:tc>
          <w:tcPr>
            <w:tcW w:w="4666" w:type="dxa"/>
          </w:tcPr>
          <w:p w14:paraId="1CFD7E7E" w14:textId="07F1C289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 xml:space="preserve">Wypełnienie i wysłanie formularza rejestracyjnego do Bazy projektów </w:t>
            </w:r>
            <w:r>
              <w:rPr>
                <w:rFonts w:ascii="Arial" w:hAnsi="Arial" w:cs="Arial"/>
              </w:rPr>
              <w:t xml:space="preserve">obszaru LGD „Żywiecki Raj” 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(Wariant </w:t>
            </w:r>
            <w:r w:rsidR="00CB31C1">
              <w:rPr>
                <w:rFonts w:ascii="Arial" w:hAnsi="Arial" w:cs="Arial"/>
                <w:sz w:val="18"/>
                <w:szCs w:val="18"/>
              </w:rPr>
              <w:t>I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 II)</w:t>
            </w:r>
          </w:p>
        </w:tc>
        <w:tc>
          <w:tcPr>
            <w:tcW w:w="4666" w:type="dxa"/>
          </w:tcPr>
          <w:p w14:paraId="43EA5B40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  <w:tr w:rsidR="00EE113D" w:rsidRPr="0077605A" w14:paraId="655F8DF3" w14:textId="77777777" w:rsidTr="00D3323A">
        <w:trPr>
          <w:trHeight w:val="20"/>
        </w:trPr>
        <w:tc>
          <w:tcPr>
            <w:tcW w:w="4666" w:type="dxa"/>
          </w:tcPr>
          <w:p w14:paraId="02F47221" w14:textId="599C276D" w:rsidR="00EE113D" w:rsidRPr="0077605A" w:rsidRDefault="00EE113D" w:rsidP="00D3323A">
            <w:pPr>
              <w:rPr>
                <w:rFonts w:ascii="Arial" w:hAnsi="Arial" w:cs="Arial"/>
              </w:rPr>
            </w:pPr>
            <w:r w:rsidRPr="00B01D3A">
              <w:rPr>
                <w:rFonts w:ascii="Arial" w:hAnsi="Arial" w:cs="Arial"/>
              </w:rPr>
              <w:t>Utworzenie i prowadzenie profilu firmy w mediach społecznościowych</w:t>
            </w:r>
            <w:r>
              <w:rPr>
                <w:rFonts w:ascii="Arial" w:hAnsi="Arial" w:cs="Arial"/>
              </w:rPr>
              <w:t xml:space="preserve"> 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(Wariant </w:t>
            </w:r>
            <w:r w:rsidR="00CB31C1">
              <w:rPr>
                <w:rFonts w:ascii="Arial" w:hAnsi="Arial" w:cs="Arial"/>
                <w:sz w:val="18"/>
                <w:szCs w:val="18"/>
              </w:rPr>
              <w:t>I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 II)</w:t>
            </w:r>
          </w:p>
        </w:tc>
        <w:tc>
          <w:tcPr>
            <w:tcW w:w="4666" w:type="dxa"/>
          </w:tcPr>
          <w:p w14:paraId="76CB03D9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  <w:tr w:rsidR="00EE113D" w:rsidRPr="0077605A" w14:paraId="5CC36617" w14:textId="77777777" w:rsidTr="00D3323A">
        <w:trPr>
          <w:trHeight w:val="20"/>
        </w:trPr>
        <w:tc>
          <w:tcPr>
            <w:tcW w:w="4666" w:type="dxa"/>
          </w:tcPr>
          <w:p w14:paraId="1DD58643" w14:textId="1AF8AE56" w:rsidR="00EE113D" w:rsidRPr="0077605A" w:rsidRDefault="00EE113D" w:rsidP="00D3323A">
            <w:pPr>
              <w:rPr>
                <w:rFonts w:ascii="Arial" w:hAnsi="Arial" w:cs="Arial"/>
              </w:rPr>
            </w:pPr>
            <w:r w:rsidRPr="00B01D3A">
              <w:rPr>
                <w:rFonts w:ascii="Arial" w:hAnsi="Arial" w:cs="Arial"/>
              </w:rPr>
              <w:t>Publikacja postów w mediach społecznościowych</w:t>
            </w:r>
            <w:r>
              <w:rPr>
                <w:rFonts w:ascii="Arial" w:hAnsi="Arial" w:cs="Arial"/>
              </w:rPr>
              <w:t xml:space="preserve"> 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(Wariant </w:t>
            </w:r>
            <w:r w:rsidR="00CB31C1">
              <w:rPr>
                <w:rFonts w:ascii="Arial" w:hAnsi="Arial" w:cs="Arial"/>
                <w:sz w:val="18"/>
                <w:szCs w:val="18"/>
              </w:rPr>
              <w:t>I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 II)</w:t>
            </w:r>
          </w:p>
        </w:tc>
        <w:tc>
          <w:tcPr>
            <w:tcW w:w="4666" w:type="dxa"/>
          </w:tcPr>
          <w:p w14:paraId="238C69CB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  <w:tr w:rsidR="00EE113D" w:rsidRPr="0077605A" w14:paraId="6D02B45D" w14:textId="77777777" w:rsidTr="00D3323A">
        <w:trPr>
          <w:trHeight w:val="20"/>
        </w:trPr>
        <w:tc>
          <w:tcPr>
            <w:tcW w:w="4666" w:type="dxa"/>
          </w:tcPr>
          <w:p w14:paraId="4F3055EC" w14:textId="1585867E" w:rsidR="00EE113D" w:rsidRPr="0077605A" w:rsidRDefault="00EE113D" w:rsidP="00D3323A">
            <w:pPr>
              <w:rPr>
                <w:rFonts w:ascii="Arial" w:hAnsi="Arial" w:cs="Arial"/>
              </w:rPr>
            </w:pPr>
            <w:r w:rsidRPr="00B01D3A">
              <w:rPr>
                <w:rFonts w:ascii="Arial" w:hAnsi="Arial" w:cs="Arial"/>
              </w:rPr>
              <w:t>Oznakowanie miejsca prowadzenia działalności</w:t>
            </w:r>
            <w:r>
              <w:rPr>
                <w:rFonts w:ascii="Arial" w:hAnsi="Arial" w:cs="Arial"/>
              </w:rPr>
              <w:t xml:space="preserve"> 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(Wariant </w:t>
            </w:r>
            <w:r w:rsidR="00CB31C1">
              <w:rPr>
                <w:rFonts w:ascii="Arial" w:hAnsi="Arial" w:cs="Arial"/>
                <w:sz w:val="18"/>
                <w:szCs w:val="18"/>
              </w:rPr>
              <w:t>I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 II)</w:t>
            </w:r>
          </w:p>
        </w:tc>
        <w:tc>
          <w:tcPr>
            <w:tcW w:w="4666" w:type="dxa"/>
          </w:tcPr>
          <w:p w14:paraId="0C5D2936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  <w:tr w:rsidR="00EE113D" w:rsidRPr="0077605A" w14:paraId="10962780" w14:textId="77777777" w:rsidTr="00D3323A">
        <w:trPr>
          <w:trHeight w:val="20"/>
        </w:trPr>
        <w:tc>
          <w:tcPr>
            <w:tcW w:w="4666" w:type="dxa"/>
          </w:tcPr>
          <w:p w14:paraId="1BCE3306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342D29">
              <w:rPr>
                <w:rFonts w:ascii="Arial" w:hAnsi="Arial" w:cs="Arial"/>
              </w:rPr>
              <w:t xml:space="preserve">Umieszczenie na stronie internetowej firmy </w:t>
            </w:r>
            <w:r w:rsidRPr="00342D29">
              <w:rPr>
                <w:rStyle w:val="Pogrubienie"/>
                <w:rFonts w:ascii="Arial" w:eastAsiaTheme="majorEastAsia" w:hAnsi="Arial" w:cs="Arial"/>
                <w:b w:val="0"/>
                <w:bCs w:val="0"/>
              </w:rPr>
              <w:t>logo marki Żywiecki Raj</w:t>
            </w:r>
            <w:r>
              <w:rPr>
                <w:rStyle w:val="Pogrubienie"/>
                <w:rFonts w:ascii="Arial" w:eastAsiaTheme="majorEastAsia" w:hAnsi="Arial" w:cs="Arial"/>
                <w:b w:val="0"/>
                <w:bCs w:val="0"/>
              </w:rPr>
              <w:t xml:space="preserve"> </w:t>
            </w:r>
            <w:r w:rsidRPr="001F29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uzupełnić tylko w przypadku wyboru </w:t>
            </w:r>
            <w:r w:rsidRPr="001F2976">
              <w:rPr>
                <w:rFonts w:ascii="Arial" w:hAnsi="Arial" w:cs="Arial"/>
                <w:sz w:val="18"/>
                <w:szCs w:val="18"/>
              </w:rPr>
              <w:t>Wariant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II)</w:t>
            </w:r>
          </w:p>
        </w:tc>
        <w:tc>
          <w:tcPr>
            <w:tcW w:w="4666" w:type="dxa"/>
          </w:tcPr>
          <w:p w14:paraId="50881B8F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  <w:tr w:rsidR="00EE113D" w:rsidRPr="0077605A" w14:paraId="0AE15AC4" w14:textId="77777777" w:rsidTr="00D3323A">
        <w:trPr>
          <w:trHeight w:val="20"/>
        </w:trPr>
        <w:tc>
          <w:tcPr>
            <w:tcW w:w="4666" w:type="dxa"/>
          </w:tcPr>
          <w:p w14:paraId="6B761836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342D29">
              <w:rPr>
                <w:rFonts w:ascii="Arial" w:hAnsi="Arial" w:cs="Arial"/>
              </w:rPr>
              <w:t>Produkcja i publikacja minimum 1 materiału wideo w formie rolki (Reels)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 xml:space="preserve">uzupełnić tylko w przypadku wyboru </w:t>
            </w:r>
            <w:r w:rsidRPr="001F2976">
              <w:rPr>
                <w:rFonts w:ascii="Arial" w:hAnsi="Arial" w:cs="Arial"/>
                <w:sz w:val="18"/>
                <w:szCs w:val="18"/>
              </w:rPr>
              <w:t>Wariant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F2976">
              <w:rPr>
                <w:rFonts w:ascii="Arial" w:hAnsi="Arial" w:cs="Arial"/>
                <w:sz w:val="18"/>
                <w:szCs w:val="18"/>
              </w:rPr>
              <w:t xml:space="preserve"> II)</w:t>
            </w:r>
          </w:p>
        </w:tc>
        <w:tc>
          <w:tcPr>
            <w:tcW w:w="4666" w:type="dxa"/>
          </w:tcPr>
          <w:p w14:paraId="2C8BD118" w14:textId="77777777" w:rsidR="00EE113D" w:rsidRPr="0077605A" w:rsidRDefault="00EE113D" w:rsidP="00D3323A">
            <w:pPr>
              <w:rPr>
                <w:rFonts w:ascii="Arial" w:hAnsi="Arial" w:cs="Arial"/>
              </w:rPr>
            </w:pPr>
            <w:r w:rsidRPr="0077605A">
              <w:rPr>
                <w:rFonts w:ascii="Arial" w:hAnsi="Arial" w:cs="Arial"/>
              </w:rPr>
              <w:t>..................</w:t>
            </w:r>
          </w:p>
        </w:tc>
      </w:tr>
    </w:tbl>
    <w:p w14:paraId="39E5B499" w14:textId="77777777" w:rsidR="00EE113D" w:rsidRDefault="00EE113D" w:rsidP="00C44F4D">
      <w:pPr>
        <w:jc w:val="right"/>
        <w:rPr>
          <w:rFonts w:ascii="Arial" w:hAnsi="Arial" w:cs="Arial"/>
        </w:rPr>
      </w:pPr>
    </w:p>
    <w:p w14:paraId="631DB8B9" w14:textId="77777777" w:rsidR="00EE113D" w:rsidRDefault="00EE113D" w:rsidP="00C44F4D">
      <w:pPr>
        <w:jc w:val="right"/>
        <w:rPr>
          <w:rFonts w:ascii="Arial" w:hAnsi="Arial" w:cs="Arial"/>
        </w:rPr>
      </w:pPr>
    </w:p>
    <w:p w14:paraId="0BA2E7D3" w14:textId="77777777" w:rsidR="00EE113D" w:rsidRDefault="00EE113D" w:rsidP="00C44F4D">
      <w:pPr>
        <w:jc w:val="right"/>
        <w:rPr>
          <w:rFonts w:ascii="Arial" w:hAnsi="Arial" w:cs="Arial"/>
        </w:rPr>
      </w:pPr>
    </w:p>
    <w:p w14:paraId="50EC1416" w14:textId="77777777" w:rsidR="00EE113D" w:rsidRDefault="00EE113D" w:rsidP="00C44F4D">
      <w:pPr>
        <w:jc w:val="right"/>
        <w:rPr>
          <w:rFonts w:ascii="Arial" w:hAnsi="Arial" w:cs="Arial"/>
        </w:rPr>
      </w:pPr>
    </w:p>
    <w:p w14:paraId="5AF2B471" w14:textId="216CE15D" w:rsidR="00792A8B" w:rsidRPr="0077605A" w:rsidRDefault="007C34DB" w:rsidP="00C44F4D">
      <w:pPr>
        <w:jc w:val="right"/>
        <w:rPr>
          <w:rFonts w:ascii="Arial" w:hAnsi="Arial" w:cs="Arial"/>
        </w:rPr>
      </w:pPr>
      <w:r w:rsidRPr="0077605A">
        <w:rPr>
          <w:rFonts w:ascii="Arial" w:hAnsi="Arial" w:cs="Arial"/>
        </w:rPr>
        <w:t>………..</w:t>
      </w:r>
      <w:r w:rsidR="00792A8B" w:rsidRPr="0077605A">
        <w:rPr>
          <w:rFonts w:ascii="Arial" w:hAnsi="Arial" w:cs="Arial"/>
        </w:rPr>
        <w:t>................................................</w:t>
      </w:r>
    </w:p>
    <w:p w14:paraId="11AE0B4B" w14:textId="72997728" w:rsidR="007915AD" w:rsidRPr="0077605A" w:rsidRDefault="00792A8B" w:rsidP="00C44F4D">
      <w:pPr>
        <w:ind w:left="5040" w:firstLine="720"/>
        <w:rPr>
          <w:rFonts w:ascii="Arial" w:hAnsi="Arial" w:cs="Arial"/>
        </w:rPr>
      </w:pPr>
      <w:r w:rsidRPr="0077605A">
        <w:rPr>
          <w:rFonts w:ascii="Arial" w:hAnsi="Arial" w:cs="Arial"/>
        </w:rPr>
        <w:t>Podpis wnioskodawcy / data</w:t>
      </w:r>
    </w:p>
    <w:sectPr w:rsidR="007915AD" w:rsidRPr="0077605A" w:rsidSect="00375A00">
      <w:pgSz w:w="11906" w:h="16838"/>
      <w:pgMar w:top="993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1E2F8" w14:textId="77777777" w:rsidR="007C34DB" w:rsidRDefault="007C34DB" w:rsidP="007C34DB">
      <w:pPr>
        <w:spacing w:after="0" w:line="240" w:lineRule="auto"/>
      </w:pPr>
      <w:r>
        <w:separator/>
      </w:r>
    </w:p>
  </w:endnote>
  <w:endnote w:type="continuationSeparator" w:id="0">
    <w:p w14:paraId="726C70D2" w14:textId="77777777" w:rsidR="007C34DB" w:rsidRDefault="007C34DB" w:rsidP="007C3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52BD8" w14:textId="77777777" w:rsidR="007C34DB" w:rsidRDefault="007C34DB" w:rsidP="007C34DB">
      <w:pPr>
        <w:spacing w:after="0" w:line="240" w:lineRule="auto"/>
      </w:pPr>
      <w:r>
        <w:separator/>
      </w:r>
    </w:p>
  </w:footnote>
  <w:footnote w:type="continuationSeparator" w:id="0">
    <w:p w14:paraId="15730FDA" w14:textId="77777777" w:rsidR="007C34DB" w:rsidRDefault="007C34DB" w:rsidP="007C3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C00BD"/>
    <w:multiLevelType w:val="hybridMultilevel"/>
    <w:tmpl w:val="7854A4BC"/>
    <w:lvl w:ilvl="0" w:tplc="4EFA3C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B24D1"/>
    <w:multiLevelType w:val="hybridMultilevel"/>
    <w:tmpl w:val="509C04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C48F4"/>
    <w:multiLevelType w:val="hybridMultilevel"/>
    <w:tmpl w:val="BBD44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66494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3337A"/>
    <w:multiLevelType w:val="multilevel"/>
    <w:tmpl w:val="26EA5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63A6A"/>
    <w:multiLevelType w:val="multilevel"/>
    <w:tmpl w:val="5E28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F81F17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928A6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54A04"/>
    <w:multiLevelType w:val="multilevel"/>
    <w:tmpl w:val="7C426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B32E5F"/>
    <w:multiLevelType w:val="multilevel"/>
    <w:tmpl w:val="602CD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493394"/>
    <w:multiLevelType w:val="hybridMultilevel"/>
    <w:tmpl w:val="18CA6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95674"/>
    <w:multiLevelType w:val="hybridMultilevel"/>
    <w:tmpl w:val="9C5E2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61092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6892"/>
    <w:multiLevelType w:val="hybridMultilevel"/>
    <w:tmpl w:val="18F83BCA"/>
    <w:lvl w:ilvl="0" w:tplc="5A061B2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B31AC"/>
    <w:multiLevelType w:val="hybridMultilevel"/>
    <w:tmpl w:val="5FC6B9A2"/>
    <w:lvl w:ilvl="0" w:tplc="E1FC28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B2EAF"/>
    <w:multiLevelType w:val="hybridMultilevel"/>
    <w:tmpl w:val="750A6E20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67C951AB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E1B21"/>
    <w:multiLevelType w:val="hybridMultilevel"/>
    <w:tmpl w:val="18F83B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997004">
    <w:abstractNumId w:val="8"/>
  </w:num>
  <w:num w:numId="2" w16cid:durableId="491945578">
    <w:abstractNumId w:val="4"/>
  </w:num>
  <w:num w:numId="3" w16cid:durableId="1745949206">
    <w:abstractNumId w:val="10"/>
  </w:num>
  <w:num w:numId="4" w16cid:durableId="593904126">
    <w:abstractNumId w:val="2"/>
  </w:num>
  <w:num w:numId="5" w16cid:durableId="1798138017">
    <w:abstractNumId w:val="9"/>
  </w:num>
  <w:num w:numId="6" w16cid:durableId="1587611377">
    <w:abstractNumId w:val="5"/>
  </w:num>
  <w:num w:numId="7" w16cid:durableId="1154419393">
    <w:abstractNumId w:val="13"/>
  </w:num>
  <w:num w:numId="8" w16cid:durableId="1315258866">
    <w:abstractNumId w:val="16"/>
  </w:num>
  <w:num w:numId="9" w16cid:durableId="1339037778">
    <w:abstractNumId w:val="3"/>
  </w:num>
  <w:num w:numId="10" w16cid:durableId="1421638363">
    <w:abstractNumId w:val="0"/>
  </w:num>
  <w:num w:numId="11" w16cid:durableId="118882366">
    <w:abstractNumId w:val="14"/>
  </w:num>
  <w:num w:numId="12" w16cid:durableId="637149033">
    <w:abstractNumId w:val="7"/>
  </w:num>
  <w:num w:numId="13" w16cid:durableId="1660885560">
    <w:abstractNumId w:val="12"/>
  </w:num>
  <w:num w:numId="14" w16cid:durableId="1511796155">
    <w:abstractNumId w:val="6"/>
  </w:num>
  <w:num w:numId="15" w16cid:durableId="718088309">
    <w:abstractNumId w:val="11"/>
  </w:num>
  <w:num w:numId="16" w16cid:durableId="614798879">
    <w:abstractNumId w:val="15"/>
  </w:num>
  <w:num w:numId="17" w16cid:durableId="1697073885">
    <w:abstractNumId w:val="17"/>
  </w:num>
  <w:num w:numId="18" w16cid:durableId="20067449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OANNA SYPTA">
    <w15:presenceInfo w15:providerId="Windows Live" w15:userId="cc04e06f5ff6c7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trackRevisions/>
  <w:documentProtection w:edit="trackedChange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944"/>
    <w:rsid w:val="00003C67"/>
    <w:rsid w:val="000067F0"/>
    <w:rsid w:val="00022DE0"/>
    <w:rsid w:val="00033925"/>
    <w:rsid w:val="00063471"/>
    <w:rsid w:val="000C5C50"/>
    <w:rsid w:val="00117A8F"/>
    <w:rsid w:val="00174701"/>
    <w:rsid w:val="00191018"/>
    <w:rsid w:val="001A2A8D"/>
    <w:rsid w:val="001A7894"/>
    <w:rsid w:val="001C5DF7"/>
    <w:rsid w:val="001F2976"/>
    <w:rsid w:val="00216B7D"/>
    <w:rsid w:val="00270592"/>
    <w:rsid w:val="002A3826"/>
    <w:rsid w:val="002A776A"/>
    <w:rsid w:val="002B6221"/>
    <w:rsid w:val="002E5E77"/>
    <w:rsid w:val="00342D29"/>
    <w:rsid w:val="0037339E"/>
    <w:rsid w:val="00375A00"/>
    <w:rsid w:val="00394BFC"/>
    <w:rsid w:val="004315CF"/>
    <w:rsid w:val="00477ABF"/>
    <w:rsid w:val="004A74CE"/>
    <w:rsid w:val="005011A9"/>
    <w:rsid w:val="00543345"/>
    <w:rsid w:val="005665E3"/>
    <w:rsid w:val="00570A8A"/>
    <w:rsid w:val="005902F1"/>
    <w:rsid w:val="00595CA3"/>
    <w:rsid w:val="005A0E00"/>
    <w:rsid w:val="005E222D"/>
    <w:rsid w:val="005F404C"/>
    <w:rsid w:val="00600B9D"/>
    <w:rsid w:val="00606651"/>
    <w:rsid w:val="006B26FF"/>
    <w:rsid w:val="006B7950"/>
    <w:rsid w:val="006D1BAE"/>
    <w:rsid w:val="00747C8C"/>
    <w:rsid w:val="00760CB4"/>
    <w:rsid w:val="0077605A"/>
    <w:rsid w:val="007915AD"/>
    <w:rsid w:val="00792A8B"/>
    <w:rsid w:val="007A2099"/>
    <w:rsid w:val="007C34DB"/>
    <w:rsid w:val="007C57B9"/>
    <w:rsid w:val="007C78D0"/>
    <w:rsid w:val="007F5EC2"/>
    <w:rsid w:val="008123CC"/>
    <w:rsid w:val="00845626"/>
    <w:rsid w:val="00852D7B"/>
    <w:rsid w:val="008B0042"/>
    <w:rsid w:val="008B2CC6"/>
    <w:rsid w:val="008C562C"/>
    <w:rsid w:val="00981944"/>
    <w:rsid w:val="009A1AD0"/>
    <w:rsid w:val="009A2001"/>
    <w:rsid w:val="009A66D8"/>
    <w:rsid w:val="009D4805"/>
    <w:rsid w:val="009F7C67"/>
    <w:rsid w:val="00A34971"/>
    <w:rsid w:val="00A441F7"/>
    <w:rsid w:val="00A6413F"/>
    <w:rsid w:val="00A81E5A"/>
    <w:rsid w:val="00A85709"/>
    <w:rsid w:val="00A961A2"/>
    <w:rsid w:val="00AB4984"/>
    <w:rsid w:val="00AF42A4"/>
    <w:rsid w:val="00B01D3A"/>
    <w:rsid w:val="00B156C3"/>
    <w:rsid w:val="00BC4D8B"/>
    <w:rsid w:val="00C31336"/>
    <w:rsid w:val="00C44F4D"/>
    <w:rsid w:val="00C46C8F"/>
    <w:rsid w:val="00C55898"/>
    <w:rsid w:val="00C92DD0"/>
    <w:rsid w:val="00CA02BA"/>
    <w:rsid w:val="00CA19B8"/>
    <w:rsid w:val="00CB31C1"/>
    <w:rsid w:val="00D364DE"/>
    <w:rsid w:val="00D41576"/>
    <w:rsid w:val="00D63FA6"/>
    <w:rsid w:val="00D97C4E"/>
    <w:rsid w:val="00DA4F5B"/>
    <w:rsid w:val="00DB0827"/>
    <w:rsid w:val="00DC0626"/>
    <w:rsid w:val="00DC181A"/>
    <w:rsid w:val="00E20198"/>
    <w:rsid w:val="00E54D9C"/>
    <w:rsid w:val="00E65214"/>
    <w:rsid w:val="00E728C8"/>
    <w:rsid w:val="00E746D0"/>
    <w:rsid w:val="00EC1FA2"/>
    <w:rsid w:val="00EE113D"/>
    <w:rsid w:val="00F00B4B"/>
    <w:rsid w:val="00F23F99"/>
    <w:rsid w:val="00F3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7400"/>
  <w15:chartTrackingRefBased/>
  <w15:docId w15:val="{6E73B060-7418-48FC-99AF-5A1D836F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C67"/>
  </w:style>
  <w:style w:type="paragraph" w:styleId="Nagwek1">
    <w:name w:val="heading 1"/>
    <w:basedOn w:val="Normalny"/>
    <w:next w:val="Normalny"/>
    <w:link w:val="Nagwek1Znak"/>
    <w:uiPriority w:val="9"/>
    <w:qFormat/>
    <w:rsid w:val="009819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19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19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9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19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19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19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19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19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19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19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9819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194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194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19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19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19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19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19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19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9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19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19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19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19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194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9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194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1944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9D480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570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70A8A"/>
    <w:rPr>
      <w:b/>
      <w:bCs/>
    </w:rPr>
  </w:style>
  <w:style w:type="character" w:styleId="Hipercze">
    <w:name w:val="Hyperlink"/>
    <w:basedOn w:val="Domylnaczcionkaakapitu"/>
    <w:uiPriority w:val="99"/>
    <w:unhideWhenUsed/>
    <w:rsid w:val="0019101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101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34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34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34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zywieckiraj.pl" TargetMode="External"/><Relationship Id="rId18" Type="http://schemas.openxmlformats.org/officeDocument/2006/relationships/hyperlink" Target="http://www.zywieckiraj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zywieckiraj.pl" TargetMode="External"/><Relationship Id="rId17" Type="http://schemas.openxmlformats.org/officeDocument/2006/relationships/hyperlink" Target="http://www.zywieckiraj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ywieckiraj.pl" TargetMode="External"/><Relationship Id="rId20" Type="http://schemas.openxmlformats.org/officeDocument/2006/relationships/hyperlink" Target="http://www.zywieckiraj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ywieckiraj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ywieckiraj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zywieckiraj.pl" TargetMode="External"/><Relationship Id="rId19" Type="http://schemas.openxmlformats.org/officeDocument/2006/relationships/hyperlink" Target="http://www.zywieckiraj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ywieckiraj.pl" TargetMode="External"/><Relationship Id="rId14" Type="http://schemas.openxmlformats.org/officeDocument/2006/relationships/hyperlink" Target="http://www.zywieckiraj.pl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C5248-891E-468E-9690-FF4A7385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1525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Haase</dc:creator>
  <cp:keywords/>
  <dc:description/>
  <cp:lastModifiedBy>JOANNA SYPTA</cp:lastModifiedBy>
  <cp:revision>9</cp:revision>
  <cp:lastPrinted>2025-09-15T11:55:00Z</cp:lastPrinted>
  <dcterms:created xsi:type="dcterms:W3CDTF">2025-12-09T09:59:00Z</dcterms:created>
  <dcterms:modified xsi:type="dcterms:W3CDTF">2025-12-18T11:15:00Z</dcterms:modified>
</cp:coreProperties>
</file>